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3232D" w14:textId="7CD956C6" w:rsidR="003B50D2" w:rsidRPr="001F582A" w:rsidRDefault="000B7067" w:rsidP="00B551DD">
      <w:pPr>
        <w:rPr>
          <w:lang w:val="ro-RO"/>
        </w:rPr>
      </w:pPr>
      <w:r w:rsidRPr="001F582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>An</w:t>
      </w:r>
      <w:r w:rsidR="003B50D2" w:rsidRPr="001F582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>ex</w:t>
      </w:r>
      <w:r w:rsidRPr="001F582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>a</w:t>
      </w:r>
      <w:r w:rsidR="003B50D2" w:rsidRPr="001F582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 xml:space="preserve"> 2 </w:t>
      </w:r>
      <w:r w:rsidRPr="001F582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>–</w:t>
      </w:r>
      <w:r w:rsidR="003B50D2" w:rsidRPr="001F582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 xml:space="preserve"> List</w:t>
      </w:r>
      <w:r w:rsidRPr="001F582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 xml:space="preserve">a activităților </w:t>
      </w:r>
      <w:r w:rsidR="00191DE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>desfășurate</w:t>
      </w:r>
      <w:r w:rsidR="00D600A5" w:rsidRPr="001F582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 xml:space="preserve"> </w:t>
      </w:r>
      <w:r w:rsidRPr="001F582A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>pentru consolidarea capacităților</w:t>
      </w:r>
      <w:r w:rsidR="0079603E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 xml:space="preserve"> autorităților române care asigura </w:t>
      </w:r>
      <w:r w:rsidR="00DE4CC3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ro-RO"/>
        </w:rPr>
        <w:t xml:space="preserve">managementul apei </w:t>
      </w:r>
    </w:p>
    <w:p w14:paraId="465CAC3E" w14:textId="6C489E30" w:rsidR="003B50D2" w:rsidRPr="001F582A" w:rsidRDefault="003B50D2">
      <w:pPr>
        <w:rPr>
          <w:lang w:val="ro-RO"/>
        </w:rPr>
      </w:pPr>
    </w:p>
    <w:tbl>
      <w:tblPr>
        <w:tblW w:w="48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566"/>
        <w:gridCol w:w="3544"/>
      </w:tblGrid>
      <w:tr w:rsidR="00A730E6" w:rsidRPr="001F582A" w14:paraId="6DE921F7" w14:textId="77777777" w:rsidTr="00A730E6">
        <w:trPr>
          <w:trHeight w:val="450"/>
          <w:tblHeader/>
        </w:trPr>
        <w:tc>
          <w:tcPr>
            <w:tcW w:w="3055" w:type="pct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2CC"/>
            <w:vAlign w:val="center"/>
            <w:hideMark/>
          </w:tcPr>
          <w:p w14:paraId="0F63A595" w14:textId="221C063C" w:rsidR="00A730E6" w:rsidRPr="001F582A" w:rsidRDefault="00A730E6" w:rsidP="000B70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Tipul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activității</w:t>
            </w:r>
          </w:p>
        </w:tc>
        <w:tc>
          <w:tcPr>
            <w:tcW w:w="194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000000" w:fill="FFF2CC"/>
            <w:vAlign w:val="center"/>
            <w:hideMark/>
          </w:tcPr>
          <w:p w14:paraId="7CD40C4F" w14:textId="7A97E607" w:rsidR="00A730E6" w:rsidRPr="001F582A" w:rsidRDefault="00A730E6" w:rsidP="000B70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Perioada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desfășurare</w:t>
            </w:r>
          </w:p>
        </w:tc>
      </w:tr>
      <w:tr w:rsidR="00A730E6" w:rsidRPr="001F582A" w14:paraId="3F2666FD" w14:textId="77777777" w:rsidTr="00A730E6">
        <w:trPr>
          <w:trHeight w:val="450"/>
          <w:tblHeader/>
        </w:trPr>
        <w:tc>
          <w:tcPr>
            <w:tcW w:w="3055" w:type="pct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C8F6E5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</w:tc>
        <w:tc>
          <w:tcPr>
            <w:tcW w:w="194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6FB473E6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</w:tc>
      </w:tr>
      <w:tr w:rsidR="00A730E6" w:rsidRPr="001F582A" w14:paraId="353167B0" w14:textId="77777777" w:rsidTr="00A730E6">
        <w:trPr>
          <w:trHeight w:val="31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E2EFD9"/>
            <w:vAlign w:val="center"/>
            <w:hideMark/>
          </w:tcPr>
          <w:p w14:paraId="3F49CFA7" w14:textId="7E5A3C02" w:rsidR="00A730E6" w:rsidRPr="001F582A" w:rsidRDefault="00A730E6" w:rsidP="00F356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Baza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cunoștințe și managementul datelor</w:t>
            </w:r>
          </w:p>
        </w:tc>
      </w:tr>
      <w:tr w:rsidR="00A730E6" w:rsidRPr="001F582A" w14:paraId="56EF7FAB" w14:textId="77777777" w:rsidTr="00A730E6">
        <w:trPr>
          <w:trHeight w:val="310"/>
        </w:trPr>
        <w:tc>
          <w:tcPr>
            <w:tcW w:w="3055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638EAC" w14:textId="3C6DF8B9" w:rsidR="00A730E6" w:rsidRPr="001F582A" w:rsidRDefault="00A730E6" w:rsidP="000B7067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Studii:</w:t>
            </w:r>
          </w:p>
        </w:tc>
        <w:tc>
          <w:tcPr>
            <w:tcW w:w="1945" w:type="pct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D653E1D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  <w:t> </w:t>
            </w:r>
          </w:p>
        </w:tc>
      </w:tr>
      <w:tr w:rsidR="00A730E6" w:rsidRPr="001F582A" w14:paraId="6465D66A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01B84F" w14:textId="78EA8147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Politica privind structura datelor și denumirea convențională a acestora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6088BD7" w14:textId="232C4FBA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ebruarie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2021</w:t>
            </w:r>
          </w:p>
        </w:tc>
      </w:tr>
      <w:tr w:rsidR="00A730E6" w:rsidRPr="001F582A" w14:paraId="40DB8485" w14:textId="77777777" w:rsidTr="00A730E6">
        <w:trPr>
          <w:trHeight w:val="5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DF7F38" w14:textId="29923EB5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Raport tehnic privind baza de date spațiale (date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obținute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prin mijloace aeropurtate,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profile transversale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,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relevee ale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poduri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lor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, podețe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lor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, conducte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lor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etc.)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6205198" w14:textId="79000E6C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ecembrie 2021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artie 2022</w:t>
            </w:r>
          </w:p>
        </w:tc>
      </w:tr>
      <w:tr w:rsidR="00A730E6" w:rsidRPr="001F582A" w14:paraId="4C96DEFB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77AF58" w14:textId="70F2C8E6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Raport tehnic privind </w:t>
            </w:r>
            <w:r w:rsidRPr="00C801CB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baza de date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privind</w:t>
            </w:r>
            <w:r w:rsidRPr="00C801CB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expunere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A8E9DC8" w14:textId="3EF66C13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2021</w:t>
            </w:r>
          </w:p>
        </w:tc>
      </w:tr>
      <w:tr w:rsidR="00A730E6" w:rsidRPr="001F582A" w14:paraId="7EC14A77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F51647" w14:textId="77777777" w:rsidR="00A730E6" w:rsidRPr="001F582A" w:rsidRDefault="00A730E6" w:rsidP="00A730E6">
            <w:pPr>
              <w:spacing w:after="0" w:line="240" w:lineRule="auto"/>
              <w:ind w:firstLineChars="100" w:firstLine="220"/>
              <w:jc w:val="both"/>
              <w:rPr>
                <w:rFonts w:ascii="Calibri" w:eastAsia="Times New Roman" w:hAnsi="Calibri" w:cs="Calibri"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1F648C7E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565CA844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52B389" w14:textId="26F71516" w:rsidR="00A730E6" w:rsidRPr="001F582A" w:rsidRDefault="00A730E6" w:rsidP="00A730E6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Instrumente: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77BE75CB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66FBC966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B00A13" w14:textId="280AF518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Baza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date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din primul ciclu restructurată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și denumirea convențională a acest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eia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B7F5EC8" w14:textId="584503F8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oiembrie 2020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unie 2021</w:t>
            </w:r>
          </w:p>
        </w:tc>
      </w:tr>
      <w:tr w:rsidR="00A730E6" w:rsidRPr="001F582A" w14:paraId="7BAF437F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6A4E7B" w14:textId="0E8DAD5B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Baza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date spațiale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D51AB42" w14:textId="308323A1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eptembrie 2020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2021</w:t>
            </w:r>
          </w:p>
        </w:tc>
      </w:tr>
      <w:tr w:rsidR="00A730E6" w:rsidRPr="001F582A" w14:paraId="558AD15F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BD46B1" w14:textId="05B234FC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Baza</w:t>
            </w:r>
            <w:r w:rsidRPr="00C801CB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date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privind</w:t>
            </w:r>
            <w:r w:rsidRPr="00C801CB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expunere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314DA8FA" w14:textId="2B014171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eptembrie 2020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2021</w:t>
            </w:r>
          </w:p>
        </w:tc>
      </w:tr>
      <w:tr w:rsidR="00A730E6" w:rsidRPr="001F582A" w14:paraId="04691D28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8EFDBB" w14:textId="62ECDF2B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Baza de date privind pierderile și pagubele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DA8CF12" w14:textId="5B9C841C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artie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2020</w:t>
            </w:r>
          </w:p>
        </w:tc>
      </w:tr>
      <w:tr w:rsidR="00A730E6" w:rsidRPr="001F582A" w14:paraId="1E1C908F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902880" w14:textId="0EB55E66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Curbele de pagube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86E8D57" w14:textId="2B8BB72D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artie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2020</w:t>
            </w:r>
          </w:p>
        </w:tc>
      </w:tr>
      <w:tr w:rsidR="00A730E6" w:rsidRPr="001F582A" w14:paraId="4D271AC4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E27D43" w14:textId="79796D32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 Instrument pentru realizarea hidrografelor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baza parametrilor inundațiilor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33EC5FD6" w14:textId="647D0135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anuarie 2021</w:t>
            </w:r>
          </w:p>
        </w:tc>
      </w:tr>
      <w:tr w:rsidR="00A730E6" w:rsidRPr="001F582A" w14:paraId="34B0D833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3AAFFC" w14:textId="05A73305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 Instrument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GIS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pentru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integrarea Schimbărilor Climatice în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Hărțile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Hazard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167E4E23" w14:textId="721CA128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ctombrie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oiembrie 2021</w:t>
            </w:r>
            <w:r w:rsidRPr="001F582A"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  <w:t> </w:t>
            </w:r>
          </w:p>
        </w:tc>
      </w:tr>
      <w:tr w:rsidR="00A730E6" w:rsidRPr="001F582A" w14:paraId="4C132F3C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62E607" w14:textId="28C356C8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Curbele de fragilitate pentru breșele la diguri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101FA204" w14:textId="74D0BFE9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ebruarie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2023</w:t>
            </w:r>
          </w:p>
        </w:tc>
      </w:tr>
      <w:tr w:rsidR="00A730E6" w:rsidRPr="001F582A" w14:paraId="28BC23E2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07DD00" w14:textId="70326376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 Configurarea Platformei Moodle în vederea realizării activităților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formare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3B6186D" w14:textId="0A9C005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ai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ugust 2021</w:t>
            </w:r>
          </w:p>
        </w:tc>
      </w:tr>
      <w:tr w:rsidR="00A730E6" w:rsidRPr="001F582A" w14:paraId="3E59C9C6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803C73" w14:textId="77777777" w:rsidR="00A730E6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Vizualizatorul Web (Web Viewer)</w:t>
            </w:r>
          </w:p>
          <w:p w14:paraId="54B9559D" w14:textId="285E1090" w:rsidR="00F15ACE" w:rsidRPr="00302819" w:rsidRDefault="00F15ACE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 w:rsidR="00302819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Modele hidraulice pentru scenariul de referință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3F68DFA" w14:textId="77777777" w:rsidR="00A730E6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2022</w:t>
            </w:r>
          </w:p>
          <w:p w14:paraId="651650EF" w14:textId="0A191D10" w:rsidR="00F15ACE" w:rsidRPr="001F582A" w:rsidRDefault="00302819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302819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August 2020 -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Iulie</w:t>
            </w:r>
            <w:r w:rsidRPr="00302819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2022</w:t>
            </w:r>
          </w:p>
        </w:tc>
      </w:tr>
      <w:tr w:rsidR="00A730E6" w:rsidRPr="001F582A" w14:paraId="7D30563D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9E7DBC" w14:textId="6CA5E62D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Hărțile de Hazard și de Risc la Inundații actualizate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7C4A4FBD" w14:textId="3BC5DA52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ugust 2020 -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2022</w:t>
            </w:r>
          </w:p>
        </w:tc>
      </w:tr>
      <w:tr w:rsidR="00A730E6" w:rsidRPr="001F582A" w14:paraId="5ACA7D18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695A32" w14:textId="4171A264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Baza de date privind costurile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EB609B4" w14:textId="3D56E70A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oiembrie 2021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artie 2022</w:t>
            </w:r>
          </w:p>
        </w:tc>
      </w:tr>
      <w:tr w:rsidR="00A730E6" w:rsidRPr="001F582A" w14:paraId="65ECD1E0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D19174" w14:textId="77777777" w:rsidR="00A730E6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Planurile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actualizate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de Management al Riscului la Inundații </w:t>
            </w:r>
          </w:p>
          <w:p w14:paraId="388EE74C" w14:textId="2D667CFA" w:rsidR="005C708E" w:rsidRPr="0000090A" w:rsidRDefault="005C708E" w:rsidP="005C708E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Modele hidraulice pentru scenariul de cedare a digurilor </w:t>
            </w:r>
          </w:p>
          <w:p w14:paraId="6301DE98" w14:textId="77777777" w:rsidR="00C049A3" w:rsidRPr="0000090A" w:rsidRDefault="005C708E" w:rsidP="00C049A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 w:rsidR="00C049A3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Evaluarea riscului pentru scenariul de cedare a digurilor </w:t>
            </w:r>
          </w:p>
          <w:p w14:paraId="61E56810" w14:textId="346B2B68" w:rsidR="00C049A3" w:rsidRPr="0000090A" w:rsidRDefault="005C708E" w:rsidP="00C049A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bookmarkStart w:id="0" w:name="_Hlk142036494"/>
            <w:r w:rsidR="00C049A3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Evaluarea riscului </w:t>
            </w:r>
            <w:bookmarkEnd w:id="0"/>
            <w:r w:rsidR="00C049A3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la nivel de comună pentru scenariile de referință</w:t>
            </w:r>
          </w:p>
          <w:p w14:paraId="252DF4D0" w14:textId="38D613DE" w:rsidR="005C708E" w:rsidRPr="001F582A" w:rsidRDefault="005C708E" w:rsidP="00C049A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D61E3BC" w14:textId="77777777" w:rsidR="00A730E6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ugust 2020 -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artie 2023</w:t>
            </w:r>
          </w:p>
          <w:p w14:paraId="00972700" w14:textId="77777777" w:rsidR="005E7753" w:rsidRDefault="005E7753" w:rsidP="005E77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  <w:p w14:paraId="3B236D8B" w14:textId="625F1E36" w:rsidR="005E7753" w:rsidRPr="0000090A" w:rsidRDefault="005E7753" w:rsidP="005E77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Octombrie 2022 – Iunie 2023</w:t>
            </w:r>
          </w:p>
          <w:p w14:paraId="763F22E3" w14:textId="77777777" w:rsidR="005E7753" w:rsidRDefault="005E7753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58E72E36" w14:textId="77777777" w:rsidR="005E7753" w:rsidRPr="0000090A" w:rsidRDefault="005E7753" w:rsidP="005E77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Octombrie 2022 – Iunie 2023</w:t>
            </w:r>
          </w:p>
          <w:p w14:paraId="105C0ACF" w14:textId="77777777" w:rsidR="005E7753" w:rsidRDefault="005E7753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47D685E5" w14:textId="312C2C23" w:rsidR="005E7753" w:rsidRDefault="005E7753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Iunie – August 2023</w:t>
            </w:r>
          </w:p>
          <w:p w14:paraId="6F158309" w14:textId="1A4392C2" w:rsidR="005E7753" w:rsidRPr="001F582A" w:rsidRDefault="005E7753" w:rsidP="005E775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</w:tc>
      </w:tr>
      <w:tr w:rsidR="00A730E6" w:rsidRPr="001F582A" w14:paraId="18D8A2F6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3C5A89" w14:textId="77777777" w:rsidR="00A730E6" w:rsidRPr="001F582A" w:rsidRDefault="00A730E6" w:rsidP="00A730E6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lastRenderedPageBreak/>
              <w:t> 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B6A23A5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7C825388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F0890A" w14:textId="10DAF5EA" w:rsidR="00A730E6" w:rsidRPr="001F582A" w:rsidRDefault="00A730E6" w:rsidP="00A730E6">
            <w:pPr>
              <w:spacing w:after="0" w:line="240" w:lineRule="auto"/>
              <w:ind w:firstLineChars="100" w:firstLine="220"/>
              <w:jc w:val="both"/>
              <w:rPr>
                <w:rFonts w:ascii="Calibri" w:eastAsia="Times New Roman" w:hAnsi="Calibri" w:cs="Calibri"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Sesiuni de 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formare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: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BC61E06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25DBA4EB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CB7AC0" w14:textId="7547875E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ArcGIS 1: Introducere în GIS utilizând ArcGIS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F30D26B" w14:textId="3E60379C" w:rsidR="00A730E6" w:rsidRPr="001F582A" w:rsidRDefault="00A730E6" w:rsidP="000B70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7 - 8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ecembrie 2020</w:t>
            </w:r>
          </w:p>
        </w:tc>
      </w:tr>
      <w:tr w:rsidR="00A730E6" w:rsidRPr="001F582A" w14:paraId="01A2EF9D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529732" w14:textId="603A4B48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ArcGIS 2: Fluxuri de activități esențiale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97F5279" w14:textId="198B4584" w:rsidR="00A730E6" w:rsidRPr="001F582A" w:rsidRDefault="00A730E6" w:rsidP="001F58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14 - 16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ecembrie 2020</w:t>
            </w:r>
          </w:p>
        </w:tc>
      </w:tr>
      <w:tr w:rsidR="00A730E6" w:rsidRPr="001F582A" w14:paraId="465E2356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CF01AC" w14:textId="0D75CAB2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Migrarea din ArcMap în ArcGIS Pro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3A8000B2" w14:textId="77C627CE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6 - 7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2021</w:t>
            </w:r>
          </w:p>
        </w:tc>
      </w:tr>
      <w:tr w:rsidR="00A730E6" w:rsidRPr="001F582A" w14:paraId="0808F8FE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7E689F" w14:textId="2884429F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Creare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și Editare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Date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lor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utilizând ArcGIS Pro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0804F17" w14:textId="617BA58A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20 - 21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2021</w:t>
            </w:r>
          </w:p>
        </w:tc>
      </w:tr>
      <w:tr w:rsidR="00A730E6" w:rsidRPr="001F582A" w14:paraId="6C90252B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44CF76" w14:textId="0856C0E5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Analiza Spațială utilizând ArcGIS Pro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79D7BBA1" w14:textId="783199A8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11 - 13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ai 2021</w:t>
            </w:r>
          </w:p>
        </w:tc>
      </w:tr>
      <w:tr w:rsidR="00A730E6" w:rsidRPr="001F582A" w14:paraId="26FF6402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EEDDCD" w14:textId="70B99911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Structura datelor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16BFF2FE" w14:textId="4B19DE3C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12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oiembrie 2021</w:t>
            </w:r>
          </w:p>
        </w:tc>
      </w:tr>
      <w:tr w:rsidR="00A730E6" w:rsidRPr="001F582A" w14:paraId="2D53E6C6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AC6E21" w14:textId="01F62EE3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 w:rsidRPr="00C801CB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Datele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privind</w:t>
            </w:r>
            <w:r w:rsidRPr="00C801CB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expunere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809B3D1" w14:textId="7E62F69E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14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ecembrie 2021</w:t>
            </w:r>
          </w:p>
        </w:tc>
      </w:tr>
      <w:tr w:rsidR="00A730E6" w:rsidRPr="001F582A" w14:paraId="3D3ED911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C90ED4" w14:textId="73869A77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Colectarea datelor și structura datelor pentru elaborarea HHRI și a PMRI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A4A86C6" w14:textId="27EAA9B7" w:rsidR="00A730E6" w:rsidRPr="001F582A" w:rsidRDefault="00A730E6" w:rsidP="008762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28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ulie, 3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ugust 2022</w:t>
            </w:r>
          </w:p>
        </w:tc>
      </w:tr>
      <w:tr w:rsidR="00A730E6" w:rsidRPr="001F582A" w14:paraId="56F046E9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F95B4E" w14:textId="4E35F0C9" w:rsidR="00A730E6" w:rsidRPr="001F582A" w:rsidRDefault="00A730E6" w:rsidP="00A730E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833C0C"/>
                <w:lang w:val="ro-RO"/>
              </w:rPr>
            </w:pP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C308B16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833C0C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833C0C"/>
                <w:lang w:val="ro-RO"/>
              </w:rPr>
              <w:t> </w:t>
            </w:r>
          </w:p>
        </w:tc>
      </w:tr>
      <w:tr w:rsidR="00A730E6" w:rsidRPr="001F582A" w14:paraId="536C1F57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DD3B19" w14:textId="4E959B72" w:rsidR="00A730E6" w:rsidRPr="001F582A" w:rsidRDefault="00A730E6" w:rsidP="00A730E6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Ateliere de lucru (listă selectivă):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743121D8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62B7239A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FB295D" w14:textId="20333D10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Evaluarea privind Modelarea Hidraulică a Inundațiilor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3F6ED00B" w14:textId="7B44998B" w:rsidR="00A730E6" w:rsidRPr="001F582A" w:rsidRDefault="00A730E6" w:rsidP="003A7B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5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ai 2020</w:t>
            </w:r>
          </w:p>
        </w:tc>
      </w:tr>
      <w:tr w:rsidR="00A730E6" w:rsidRPr="001F582A" w14:paraId="3B311DAA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DDC90D" w14:textId="12609BAF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Evaluarea privind Modelarea Hidraulică a Inundațiilor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576C619" w14:textId="4BFB5A14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21 - 28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ai 2020</w:t>
            </w:r>
          </w:p>
        </w:tc>
      </w:tr>
      <w:tr w:rsidR="00A730E6" w:rsidRPr="001F582A" w14:paraId="6F1BA7AC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4BE463" w14:textId="455D12F3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Întâlnire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cu MMAP, ANAR, INHGA, ANM privind datele hidrologice și meteorologice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8859DCF" w14:textId="0C4DBE63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30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unie 2020</w:t>
            </w:r>
          </w:p>
        </w:tc>
      </w:tr>
      <w:tr w:rsidR="00A730E6" w:rsidRPr="001F582A" w14:paraId="61612700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FC74FD" w14:textId="7AB5084F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MMAP, ANAR, INHGA privind datele </w:t>
            </w:r>
            <w:r w:rsidRPr="004A6B07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aferente </w:t>
            </w:r>
            <w:r w:rsidRPr="00A730E6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măsurătorilor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topografice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suplimentare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7A20B8FE" w14:textId="75B403A3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17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2020</w:t>
            </w:r>
          </w:p>
        </w:tc>
      </w:tr>
      <w:tr w:rsidR="00A730E6" w:rsidRPr="001F582A" w14:paraId="46C2F85A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220390" w14:textId="1A85B8BB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ANAR și INHGA privind datele hidrologice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1EEF9FFA" w14:textId="38EB4FA2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10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oiembrie 2020</w:t>
            </w:r>
          </w:p>
        </w:tc>
      </w:tr>
      <w:tr w:rsidR="00A730E6" w:rsidRPr="001F582A" w14:paraId="2DAE705A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BE75F4" w14:textId="77777777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5BFE2A3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2A3B6508" w14:textId="77777777" w:rsidTr="00A730E6">
        <w:trPr>
          <w:trHeight w:val="550"/>
        </w:trPr>
        <w:tc>
          <w:tcPr>
            <w:tcW w:w="305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18F514" w14:textId="5861C381" w:rsidR="00A730E6" w:rsidRPr="001F582A" w:rsidRDefault="00A730E6" w:rsidP="00A730E6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 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Instruirea la locul de muncă privind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Raportarea în WISE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(pentru Hărțile de Hazard și de Risc la Inundații și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pentru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Planurile de Management al Riscului la Inundații)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07EC594" w14:textId="701E36F4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eptembrie 2022;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 xml:space="preserve">ebruarie </w:t>
            </w:r>
            <w:r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–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artie 2023</w:t>
            </w:r>
          </w:p>
        </w:tc>
      </w:tr>
      <w:tr w:rsidR="00A730E6" w:rsidRPr="001F582A" w14:paraId="66DE17A2" w14:textId="77777777" w:rsidTr="00A730E6">
        <w:trPr>
          <w:trHeight w:val="31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E2EFD9"/>
            <w:vAlign w:val="center"/>
            <w:hideMark/>
          </w:tcPr>
          <w:p w14:paraId="439FBE92" w14:textId="47536FBC" w:rsidR="00A730E6" w:rsidRPr="001F582A" w:rsidRDefault="00A730E6" w:rsidP="00B94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Îmbunătățirea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cadrului metodologic și aplicarea acestuia</w:t>
            </w:r>
          </w:p>
        </w:tc>
      </w:tr>
      <w:tr w:rsidR="00A730E6" w:rsidRPr="001F582A" w14:paraId="22BCC157" w14:textId="77777777" w:rsidTr="00A730E6">
        <w:trPr>
          <w:trHeight w:val="637"/>
        </w:trPr>
        <w:tc>
          <w:tcPr>
            <w:tcW w:w="3055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3D9A8F" w14:textId="1C14390A" w:rsidR="00A730E6" w:rsidRPr="001F582A" w:rsidRDefault="00A730E6" w:rsidP="003B50D2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 Studii:</w:t>
            </w:r>
          </w:p>
        </w:tc>
        <w:tc>
          <w:tcPr>
            <w:tcW w:w="1945" w:type="pct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35F51B0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2CADC40F" w14:textId="77777777" w:rsidTr="00A730E6">
        <w:trPr>
          <w:trHeight w:val="7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51F102" w14:textId="349AD22A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Elaborarea de noi metodologii și instrumente de aplicare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 acestora: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897C1BA" w14:textId="38C2D812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artie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2020</w:t>
            </w:r>
          </w:p>
        </w:tc>
      </w:tr>
      <w:tr w:rsidR="00A730E6" w:rsidRPr="001F582A" w14:paraId="59303E99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473BC2" w14:textId="1FA9852F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Metodologia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pentru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Modelarea și Cartografierea Hazardului la Inundații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4CC3FD1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784F4A78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DE51C5" w14:textId="4B8FAE30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Metodologia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pentru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Evaluarea Pagubelor și Pierderilor și Cartografierea Riscu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lui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DF3B268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707D1319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E8C36D" w14:textId="456712EC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Metodologia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pentru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Dezvoltarea Programelor de Măsuri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09DDA61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71BAB4AF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52A491" w14:textId="2C961C48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 Studiu pentru evaluarea aspectelor juridice privind achiziția de terenuri și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plata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unor compensații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lastRenderedPageBreak/>
              <w:t xml:space="preserve">pentru stocarea apei provenite din inundații pe terenuri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private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/ public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2800A3E" w14:textId="36BD0A02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lastRenderedPageBreak/>
              <w:t> 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eptembrie 2020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2021</w:t>
            </w:r>
          </w:p>
        </w:tc>
      </w:tr>
      <w:tr w:rsidR="00A730E6" w:rsidRPr="001F582A" w14:paraId="4B16FEBC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761D28" w14:textId="77777777" w:rsidR="00A730E6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Studiu GIS pentru Pachetul de Măsuri de Pregătire</w:t>
            </w:r>
          </w:p>
          <w:p w14:paraId="247A527D" w14:textId="77777777" w:rsidR="009D6946" w:rsidRPr="0000090A" w:rsidRDefault="00332519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="0040616C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Raportul privind Pachetul de Pregătire</w:t>
            </w:r>
          </w:p>
          <w:p w14:paraId="0BF3D8D9" w14:textId="560BCEF2" w:rsidR="002565F9" w:rsidRPr="0000090A" w:rsidRDefault="002565F9" w:rsidP="002565F9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</w:t>
            </w:r>
            <w:bookmarkStart w:id="1" w:name="_Hlk142035735"/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R</w:t>
            </w:r>
            <w:r w:rsidR="00977286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port </w:t>
            </w:r>
            <w:r w:rsidR="00266311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privind Modelarea și Cartografierea Hazardului la nivelul </w:t>
            </w:r>
            <w:r w:rsidR="00977286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UoM</w:t>
            </w:r>
          </w:p>
          <w:bookmarkEnd w:id="1"/>
          <w:p w14:paraId="24D2C238" w14:textId="4E097953" w:rsidR="002565F9" w:rsidRPr="0000090A" w:rsidRDefault="002565F9" w:rsidP="002565F9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</w:t>
            </w:r>
            <w:bookmarkStart w:id="2" w:name="_Hlk142035745"/>
            <w:r w:rsidR="00977286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Raport privind Modelarea și Cartografierea Rsicului la nivelul UoM</w:t>
            </w:r>
          </w:p>
          <w:bookmarkEnd w:id="2"/>
          <w:p w14:paraId="22B29443" w14:textId="41779ACC" w:rsidR="002565F9" w:rsidRPr="00332519" w:rsidRDefault="002565F9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</w:pP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051D225" w14:textId="77777777" w:rsidR="00266311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  <w:p w14:paraId="12F9C340" w14:textId="4B2F72D6" w:rsidR="00A730E6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artie 2023</w:t>
            </w:r>
          </w:p>
          <w:p w14:paraId="67C01DA0" w14:textId="77777777" w:rsidR="00266311" w:rsidRDefault="00266311" w:rsidP="002663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425F3623" w14:textId="0822646B" w:rsidR="00266311" w:rsidRPr="0000090A" w:rsidRDefault="00266311" w:rsidP="002663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Ma</w:t>
            </w:r>
            <w:r w:rsidR="00476986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2021 - </w:t>
            </w:r>
            <w:r w:rsidR="00476986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Iunie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2023</w:t>
            </w:r>
          </w:p>
          <w:p w14:paraId="59ACA82B" w14:textId="1622C68F" w:rsidR="00266311" w:rsidRPr="0000090A" w:rsidRDefault="00476986" w:rsidP="002663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Iulie</w:t>
            </w:r>
            <w:r w:rsidR="00266311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2022 - </w:t>
            </w:r>
            <w:r w:rsid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="00266311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ul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ie</w:t>
            </w:r>
            <w:r w:rsidR="00266311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2023</w:t>
            </w:r>
          </w:p>
          <w:p w14:paraId="4FBC5016" w14:textId="77777777" w:rsidR="00266311" w:rsidRPr="0000090A" w:rsidRDefault="00266311" w:rsidP="002663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3761DE9D" w14:textId="5BACB7BF" w:rsidR="002565F9" w:rsidRPr="0000090A" w:rsidRDefault="00476986" w:rsidP="002663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Iulie</w:t>
            </w:r>
            <w:r w:rsidR="00266311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2022 - 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Iulie</w:t>
            </w:r>
            <w:r w:rsidR="00266311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2023</w:t>
            </w:r>
          </w:p>
          <w:p w14:paraId="29ACA659" w14:textId="77777777" w:rsidR="002565F9" w:rsidRDefault="002565F9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37EE9D64" w14:textId="5A6C25D2" w:rsidR="007721F5" w:rsidRPr="001F582A" w:rsidRDefault="007721F5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</w:tc>
      </w:tr>
      <w:tr w:rsidR="00A730E6" w:rsidRPr="001F582A" w14:paraId="5700BE7F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37574D" w14:textId="77777777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21CF91F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7C1C0D11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98FD41" w14:textId="11698044" w:rsidR="00A730E6" w:rsidRPr="001F582A" w:rsidRDefault="00A730E6" w:rsidP="00A730E6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Instrumente: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2388EC3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0ABB9AF8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2E3498" w14:textId="75FEB616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oul Catalog de Măsuri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16A488F5" w14:textId="43D820E5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2020</w:t>
            </w:r>
          </w:p>
        </w:tc>
      </w:tr>
      <w:tr w:rsidR="00A730E6" w:rsidRPr="001F582A" w14:paraId="23023EBF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34D770" w14:textId="68136490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Instrucțiuni pentru cartografierea riscului la Inundații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3839B822" w14:textId="27CE78AA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artie 2021</w:t>
            </w:r>
          </w:p>
        </w:tc>
      </w:tr>
      <w:tr w:rsidR="00A730E6" w:rsidRPr="001F582A" w14:paraId="00C12F51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2DD8A4" w14:textId="37D939A0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Fișe descriptive pentru măsurile selectate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1DCC859" w14:textId="6600A954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2020</w:t>
            </w:r>
          </w:p>
        </w:tc>
      </w:tr>
      <w:tr w:rsidR="00A730E6" w:rsidRPr="001F582A" w14:paraId="342D8E34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40D706" w14:textId="4CA14D95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 Instrucțiuni pentru Delimitarea Unităților de Evaluare a Inundațiilor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885B52E" w14:textId="66725C83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2020</w:t>
            </w:r>
          </w:p>
        </w:tc>
      </w:tr>
      <w:tr w:rsidR="00A730E6" w:rsidRPr="001F582A" w14:paraId="0924F78F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B52274" w14:textId="59CA8A22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Fișă de calcul pentru costuri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9F79383" w14:textId="126A27F3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oiembrie 2021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artie 2022</w:t>
            </w:r>
          </w:p>
        </w:tc>
      </w:tr>
      <w:tr w:rsidR="00A730E6" w:rsidRPr="001F582A" w14:paraId="6096D8A9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D7AA1C" w14:textId="77777777" w:rsidR="00A730E6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Instrumentul Suport Centralizator al Evaluării (Appraisal Summary Tool)</w:t>
            </w:r>
          </w:p>
          <w:p w14:paraId="6B561C82" w14:textId="1938D801" w:rsidR="00F03FA6" w:rsidRPr="0000090A" w:rsidRDefault="00F03FA6" w:rsidP="00F03FA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</w:t>
            </w:r>
            <w:bookmarkStart w:id="3" w:name="_Hlk142036561"/>
            <w:r w:rsidR="00856D7C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Fișe descriptive pentru Hazard </w:t>
            </w:r>
            <w:r w:rsidR="00762162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la nivel de APSFR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</w:p>
          <w:p w14:paraId="6190990A" w14:textId="0E96F1A4" w:rsidR="00F03FA6" w:rsidRPr="0000090A" w:rsidRDefault="00F03FA6" w:rsidP="00F03FA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</w:t>
            </w:r>
            <w:r w:rsidR="00762162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Fișe descriptive pentru Hazard la nivel de APSFR, UoM și național</w:t>
            </w:r>
          </w:p>
          <w:p w14:paraId="034C118B" w14:textId="0A4793F6" w:rsidR="00F03FA6" w:rsidRPr="0000090A" w:rsidRDefault="00F03FA6" w:rsidP="00F03FA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</w:t>
            </w:r>
            <w:r w:rsidR="00762162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Fișe descriptive pentru Strategia APSFR</w:t>
            </w:r>
          </w:p>
          <w:p w14:paraId="1849AD1B" w14:textId="77777777" w:rsidR="00F03FA6" w:rsidRPr="0000090A" w:rsidRDefault="00F03FA6" w:rsidP="00F03FA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5D82B3B5" w14:textId="402D4DE5" w:rsidR="00F03FA6" w:rsidRPr="0000090A" w:rsidRDefault="00F03FA6" w:rsidP="00F03FA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</w:t>
            </w:r>
            <w:r w:rsidR="00762162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Fișe pentru măsuri naționale</w:t>
            </w:r>
          </w:p>
          <w:p w14:paraId="7A3521DC" w14:textId="7C66C9A5" w:rsidR="00F03FA6" w:rsidRPr="0000090A" w:rsidRDefault="00F03FA6" w:rsidP="00F03FA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</w:t>
            </w:r>
            <w:r w:rsidR="00762162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Fișe descriptive pentru 30 de proiecte integrate</w:t>
            </w:r>
          </w:p>
          <w:p w14:paraId="6A39EACF" w14:textId="48B4AE35" w:rsidR="00F03FA6" w:rsidRPr="001F582A" w:rsidRDefault="00F03FA6" w:rsidP="00F03FA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</w:t>
            </w:r>
            <w:bookmarkEnd w:id="3"/>
            <w:r w:rsidR="00C65F30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Rezumatul proiectelor prioritare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2C0F732" w14:textId="77777777" w:rsidR="00A730E6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oiembrie 2021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artie 2022</w:t>
            </w:r>
          </w:p>
          <w:p w14:paraId="008C63D5" w14:textId="77777777" w:rsidR="00762162" w:rsidRDefault="00762162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63632808" w14:textId="285EE712" w:rsidR="00856D7C" w:rsidRPr="0000090A" w:rsidRDefault="00856D7C" w:rsidP="00856D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No</w:t>
            </w:r>
            <w:r w:rsidR="00C65F30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iembrie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2021 - </w:t>
            </w:r>
            <w:r w:rsidR="00C65F30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Iulie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2022</w:t>
            </w:r>
          </w:p>
          <w:p w14:paraId="6E039A5D" w14:textId="3A67453B" w:rsidR="00856D7C" w:rsidRPr="0000090A" w:rsidRDefault="00C65F30" w:rsidP="00856D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Iulie</w:t>
            </w:r>
            <w:r w:rsidR="00856D7C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- Septemb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rie</w:t>
            </w:r>
            <w:r w:rsidR="00856D7C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2022</w:t>
            </w:r>
          </w:p>
          <w:p w14:paraId="1B45CB5D" w14:textId="77777777" w:rsidR="00856D7C" w:rsidRPr="0000090A" w:rsidRDefault="00856D7C" w:rsidP="00856D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5F975FB6" w14:textId="66B1DC45" w:rsidR="00856D7C" w:rsidRPr="0000090A" w:rsidRDefault="00856D7C" w:rsidP="00856D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Ma</w:t>
            </w:r>
            <w:r w:rsidR="00C65F30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2021 - Septemb</w:t>
            </w:r>
            <w:r w:rsidR="00C65F30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rie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2022; Mar</w:t>
            </w:r>
            <w:r w:rsidR="00C65F30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tie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2023</w:t>
            </w:r>
          </w:p>
          <w:p w14:paraId="4D3FBA69" w14:textId="77777777" w:rsidR="00856D7C" w:rsidRPr="0000090A" w:rsidRDefault="00856D7C" w:rsidP="00856D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January 2023 - March 2023</w:t>
            </w:r>
          </w:p>
          <w:p w14:paraId="5FD6E241" w14:textId="77777777" w:rsidR="00C65F30" w:rsidRPr="0000090A" w:rsidRDefault="00C65F30" w:rsidP="00856D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Martie 2023 - Iulie 2023</w:t>
            </w:r>
          </w:p>
          <w:p w14:paraId="4AF1FA70" w14:textId="7BE6C9C1" w:rsidR="00856D7C" w:rsidRPr="001F582A" w:rsidRDefault="00C65F30" w:rsidP="00856D7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Martie</w:t>
            </w:r>
            <w:r w:rsidR="00856D7C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2023 - 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Iulie</w:t>
            </w:r>
            <w:r w:rsidR="00856D7C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2023</w:t>
            </w:r>
          </w:p>
        </w:tc>
      </w:tr>
      <w:tr w:rsidR="00A730E6" w:rsidRPr="001F582A" w14:paraId="62F696A8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02A589" w14:textId="77777777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7E953FF3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6604CA63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FE9608" w14:textId="2BAA3E62" w:rsidR="00A730E6" w:rsidRPr="001F582A" w:rsidRDefault="00A730E6" w:rsidP="00A730E6">
            <w:pPr>
              <w:spacing w:after="0" w:line="240" w:lineRule="auto"/>
              <w:ind w:firstLineChars="100" w:firstLine="220"/>
              <w:jc w:val="both"/>
              <w:rPr>
                <w:rFonts w:ascii="Calibri" w:eastAsia="Times New Roman" w:hAnsi="Calibri" w:cs="Calibri"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Sesiuni de formare: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9CE7311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0D57943E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D52941" w14:textId="48E7C53B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Introducere generală privind metodologia de cartografiere a hazardului la inundații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C9C9507" w14:textId="00F0FA5D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15 - 16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2020</w:t>
            </w:r>
          </w:p>
        </w:tc>
      </w:tr>
      <w:tr w:rsidR="00A730E6" w:rsidRPr="001F582A" w14:paraId="445830D8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DECC1D" w14:textId="11A41136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Metodologia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Cartografiere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și Modelare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 Riscului la Inundații;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5495A36" w14:textId="1240EE16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9 - 10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ecembrie 2020</w:t>
            </w:r>
          </w:p>
        </w:tc>
      </w:tr>
      <w:tr w:rsidR="00A730E6" w:rsidRPr="001F582A" w14:paraId="76BE8AEE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56AD68" w14:textId="6FF66346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Delimitarea AFU;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6472794" w14:textId="29284F5C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29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2020</w:t>
            </w:r>
          </w:p>
        </w:tc>
      </w:tr>
      <w:tr w:rsidR="00A730E6" w:rsidRPr="001F582A" w14:paraId="49ECB58C" w14:textId="77777777" w:rsidTr="00A730E6">
        <w:trPr>
          <w:trHeight w:val="116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E4B54A" w14:textId="67FE2767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Introducere privind metodologia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pregătire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a unui Program de Măsuri;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F0B8FDC" w14:textId="1984D5E5" w:rsidR="00A730E6" w:rsidRPr="001F582A" w:rsidRDefault="00A730E6" w:rsidP="003A7B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16, 17 și 30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artie 2021 – Sesiune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formare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br/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br/>
              <w:t>15 - 28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prilie 2021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”1 la 1” cu ABA-urile</w:t>
            </w:r>
          </w:p>
        </w:tc>
      </w:tr>
      <w:tr w:rsidR="00A730E6" w:rsidRPr="001F582A" w14:paraId="14D76D80" w14:textId="77777777" w:rsidTr="00A730E6">
        <w:trPr>
          <w:trHeight w:val="70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FDA091" w14:textId="32AA3C2A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Dezvoltarea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Programului de Măsuri – Etapa de analiză (Screening)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50592F2" w14:textId="7E61CCD3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2 - 3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ugust 2021</w:t>
            </w:r>
          </w:p>
        </w:tc>
      </w:tr>
      <w:tr w:rsidR="00A730E6" w:rsidRPr="001F582A" w14:paraId="3050A417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908757" w14:textId="06DE2BA1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lastRenderedPageBreak/>
              <w:t>§ Modelare Fluvială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EA4E527" w14:textId="08FBBE4E" w:rsidR="00A730E6" w:rsidRPr="001F582A" w:rsidRDefault="00A730E6" w:rsidP="000B70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5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2021</w:t>
            </w:r>
          </w:p>
        </w:tc>
      </w:tr>
      <w:tr w:rsidR="00A730E6" w:rsidRPr="001F582A" w14:paraId="24198CF7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B3DA6D" w14:textId="5CAAAC11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Modelare Pluvială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ECF59CC" w14:textId="3D7CD8AA" w:rsidR="00A730E6" w:rsidRPr="001F582A" w:rsidRDefault="00A730E6" w:rsidP="000B70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12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2021</w:t>
            </w:r>
          </w:p>
        </w:tc>
      </w:tr>
      <w:tr w:rsidR="00A730E6" w:rsidRPr="001F582A" w14:paraId="122A136D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41AE1C" w14:textId="7A0F41A0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Comportamentul digurilor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9C11B80" w14:textId="4318FBAB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9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ecembrie 2021</w:t>
            </w:r>
          </w:p>
        </w:tc>
      </w:tr>
      <w:tr w:rsidR="00A730E6" w:rsidRPr="001F582A" w14:paraId="560BA86E" w14:textId="77777777" w:rsidTr="00A730E6">
        <w:trPr>
          <w:trHeight w:val="76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37F1B8" w14:textId="1227C163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Măsuri de Prevenire, Protecție și Pregătire: Gruparea măsurilor în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Strategie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APSFR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44117BB" w14:textId="2780A82F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8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2022</w:t>
            </w:r>
          </w:p>
        </w:tc>
      </w:tr>
      <w:tr w:rsidR="00A730E6" w:rsidRPr="001F582A" w14:paraId="18759847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497555" w14:textId="6EAB7CA6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Evaluarea pagubelor și a riscului la inundații </w:t>
            </w:r>
            <w:r w:rsid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partea 1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66E0860" w14:textId="77777777" w:rsidR="00A730E6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12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2022</w:t>
            </w:r>
          </w:p>
          <w:p w14:paraId="5526EA89" w14:textId="2513DF66" w:rsidR="0000090A" w:rsidRPr="001F582A" w:rsidRDefault="0000090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</w:tc>
      </w:tr>
      <w:tr w:rsidR="00A730E6" w:rsidRPr="001F582A" w14:paraId="48A13C14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5F87EC" w14:textId="132BEBA4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Verificarea hărților de risc la inundații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5EE6869" w14:textId="6952E9BC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27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ulie 2022</w:t>
            </w:r>
          </w:p>
        </w:tc>
      </w:tr>
      <w:tr w:rsidR="00A730E6" w:rsidRPr="001F582A" w14:paraId="2C7D069A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8A96DE" w14:textId="5333FEC2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Evaluarea Strategiilor APSFR: AMC și ACB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1BCAA70E" w14:textId="6E23B785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11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ugust 2022</w:t>
            </w:r>
          </w:p>
        </w:tc>
      </w:tr>
      <w:tr w:rsidR="00A730E6" w:rsidRPr="001F582A" w14:paraId="3520B63C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731EA1" w14:textId="3B3D5D4E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Evaluarea Strategiilor APSFR: AMC și ACB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26AFAC8" w14:textId="3C3148B0" w:rsidR="00A730E6" w:rsidRPr="001F582A" w:rsidRDefault="00A730E6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6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2022</w:t>
            </w:r>
          </w:p>
        </w:tc>
      </w:tr>
      <w:tr w:rsidR="00A730E6" w:rsidRPr="001F582A" w14:paraId="664C5538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F32729" w14:textId="77777777" w:rsidR="00A730E6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Utilizarea și interpretarea Hărților de Hazard și de Risc la Inundații</w:t>
            </w:r>
          </w:p>
          <w:p w14:paraId="75A96A24" w14:textId="71E1AA86" w:rsidR="00FD7016" w:rsidRPr="0000090A" w:rsidRDefault="00FD7016" w:rsidP="00FD701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bookmarkStart w:id="4" w:name="_Hlk142034799"/>
            <w:r w:rsidR="00302B0A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Modelarea și Cartografierea </w:t>
            </w:r>
            <w:r w:rsidR="00F37857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Hazardului la Inundații pentru experți</w:t>
            </w:r>
          </w:p>
          <w:p w14:paraId="3EC8016A" w14:textId="77777777" w:rsidR="00A319EA" w:rsidRPr="0000090A" w:rsidRDefault="00A319EA" w:rsidP="00A319EA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Modelarea Cedării Digurilor</w:t>
            </w:r>
          </w:p>
          <w:bookmarkEnd w:id="4"/>
          <w:p w14:paraId="03FA4CDA" w14:textId="3FAC8699" w:rsidR="00F37857" w:rsidRPr="0000090A" w:rsidRDefault="00F37857" w:rsidP="00F37857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Modelarea și Cartografierea Hazardului la Inundații pentru publicul larg</w:t>
            </w:r>
          </w:p>
          <w:p w14:paraId="54A96085" w14:textId="22481FED" w:rsidR="00EA3CB0" w:rsidRPr="0000090A" w:rsidRDefault="00EA3CB0" w:rsidP="00EA3CB0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bookmarkStart w:id="5" w:name="_Hlk142034983"/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 w:rsidR="00817F84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Fezabilitate și Justificare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, </w:t>
            </w:r>
            <w:r w:rsidR="00817F84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AMC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&amp; </w:t>
            </w:r>
            <w:r w:rsidR="00817F84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ACB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="00817F84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pentru proiectele integrate</w:t>
            </w:r>
          </w:p>
          <w:bookmarkEnd w:id="5"/>
          <w:p w14:paraId="00E89F78" w14:textId="2FC894CF" w:rsidR="00EA3CB0" w:rsidRPr="0000090A" w:rsidRDefault="00EA3CB0" w:rsidP="00EA3CB0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bookmarkStart w:id="6" w:name="_Hlk142034867"/>
            <w:r w:rsidR="0000090A"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Evaluarea pagubelor și a riscului la inundații</w:t>
            </w:r>
            <w:bookmarkEnd w:id="6"/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part</w:t>
            </w:r>
            <w:r w:rsid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ea a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</w:t>
            </w:r>
            <w:r w:rsid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-a</w:t>
            </w:r>
          </w:p>
          <w:p w14:paraId="42FBEBD2" w14:textId="722B5B2A" w:rsidR="00EA3CB0" w:rsidRPr="001F582A" w:rsidRDefault="00EA3CB0" w:rsidP="00FD701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7F94A820" w14:textId="77777777" w:rsidR="00A730E6" w:rsidRDefault="00A730E6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15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ebruarie 2023</w:t>
            </w:r>
          </w:p>
          <w:p w14:paraId="02BE2881" w14:textId="77777777" w:rsidR="00302B0A" w:rsidRDefault="00302B0A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7CA97A6A" w14:textId="31167189" w:rsidR="005E256E" w:rsidRPr="0000090A" w:rsidRDefault="005E256E" w:rsidP="005E25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April</w:t>
            </w:r>
            <w:r w:rsidR="00302B0A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ie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24 - 28, 2023</w:t>
            </w:r>
          </w:p>
          <w:p w14:paraId="1C113968" w14:textId="77777777" w:rsidR="00302B0A" w:rsidRPr="0000090A" w:rsidRDefault="00302B0A" w:rsidP="005E25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3D6AB395" w14:textId="77777777" w:rsidR="00A319EA" w:rsidRPr="0000090A" w:rsidRDefault="00A319EA" w:rsidP="00A319E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Mai 4, 2023</w:t>
            </w:r>
          </w:p>
          <w:p w14:paraId="0CCA1C70" w14:textId="7B6062C9" w:rsidR="005E256E" w:rsidRPr="0000090A" w:rsidRDefault="005E256E" w:rsidP="005E25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Ma</w:t>
            </w:r>
            <w:r w:rsidR="00F37857"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10 – 12, 2023</w:t>
            </w:r>
          </w:p>
          <w:p w14:paraId="40B1A5C4" w14:textId="77777777" w:rsidR="005E256E" w:rsidRPr="0000090A" w:rsidRDefault="005E256E" w:rsidP="005E25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68FE971A" w14:textId="721B6C14" w:rsidR="00302B0A" w:rsidRPr="0000090A" w:rsidRDefault="00302B0A" w:rsidP="00302B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Mai 23, 2023</w:t>
            </w:r>
          </w:p>
          <w:p w14:paraId="09F7C05A" w14:textId="77777777" w:rsidR="00302B0A" w:rsidRPr="0000090A" w:rsidRDefault="00302B0A" w:rsidP="00302B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009AF27F" w14:textId="1A59A349" w:rsidR="00302B0A" w:rsidRPr="0000090A" w:rsidRDefault="00302B0A" w:rsidP="00302B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00090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Mai 25, 2023</w:t>
            </w:r>
          </w:p>
          <w:p w14:paraId="5592B0D4" w14:textId="57CA727A" w:rsidR="00302B0A" w:rsidRPr="001F582A" w:rsidRDefault="00302B0A" w:rsidP="005E256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</w:tc>
      </w:tr>
      <w:tr w:rsidR="00A730E6" w:rsidRPr="001F582A" w14:paraId="2BB4022F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21166D" w14:textId="77777777" w:rsidR="00A730E6" w:rsidRPr="001F582A" w:rsidRDefault="00A730E6" w:rsidP="00A730E6">
            <w:pPr>
              <w:spacing w:after="0" w:line="240" w:lineRule="auto"/>
              <w:ind w:firstLineChars="400" w:firstLine="880"/>
              <w:jc w:val="both"/>
              <w:rPr>
                <w:rFonts w:ascii="Calibri" w:eastAsia="Times New Roman" w:hAnsi="Calibri" w:cs="Calibri"/>
                <w:color w:val="833C0C"/>
                <w:lang w:val="ro-RO"/>
              </w:rPr>
            </w:pPr>
            <w:r w:rsidRPr="001F582A">
              <w:rPr>
                <w:rFonts w:ascii="Calibri" w:eastAsia="Times New Roman" w:hAnsi="Calibri" w:cs="Calibri"/>
                <w:color w:val="833C0C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B6641BE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833C0C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833C0C"/>
                <w:lang w:val="ro-RO"/>
              </w:rPr>
              <w:t> </w:t>
            </w:r>
          </w:p>
        </w:tc>
      </w:tr>
      <w:tr w:rsidR="00A730E6" w:rsidRPr="001F582A" w14:paraId="13DFE20B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C485BD" w14:textId="12A8701D" w:rsidR="00A730E6" w:rsidRPr="001F582A" w:rsidRDefault="00A730E6" w:rsidP="00A730E6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Ateliere de lucru (listă selectivă):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154B7423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833C0C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833C0C"/>
                <w:lang w:val="ro-RO"/>
              </w:rPr>
              <w:t> </w:t>
            </w:r>
          </w:p>
        </w:tc>
      </w:tr>
      <w:tr w:rsidR="00A730E6" w:rsidRPr="001F582A" w14:paraId="30887671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EF85C2" w14:textId="313A89C7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Workshop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privind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Metodologia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pentru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Modelarea și Cartografierea Hazardului la Inundații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15EB1B14" w14:textId="6340A204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22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2020</w:t>
            </w:r>
          </w:p>
        </w:tc>
      </w:tr>
      <w:tr w:rsidR="00A730E6" w:rsidRPr="001F582A" w14:paraId="20AD8E50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348984" w14:textId="419451DD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Ședința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tehnică privind delimitarea AFU cu MMAP, ANAR, INHGA și ABA-urile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08C7D32" w14:textId="3911D71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4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oiembrie 2020</w:t>
            </w:r>
          </w:p>
        </w:tc>
      </w:tr>
      <w:tr w:rsidR="00A730E6" w:rsidRPr="001F582A" w14:paraId="0A8DF612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3955F9" w14:textId="7C757295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Ședința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tehnică privind delimitarea AFU cu ABA-urile, ANAR și INHGA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BA4132A" w14:textId="2D4F5CAA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20 - 29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anuarie 2021</w:t>
            </w:r>
          </w:p>
        </w:tc>
      </w:tr>
      <w:tr w:rsidR="00A730E6" w:rsidRPr="001F582A" w14:paraId="5204C9E3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25B961" w14:textId="58A2AE23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ABA-urile pentru discutarea etapei de analiză (screening)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945717D" w14:textId="2721907B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16 - 18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ugust 2021</w:t>
            </w:r>
          </w:p>
        </w:tc>
      </w:tr>
      <w:tr w:rsidR="00A730E6" w:rsidRPr="001F582A" w14:paraId="39B6D8F0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C1F3DE" w14:textId="4DB08258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Întâlnire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pentru discutarea analizei tehnice (screening) cu MMAP, ANAR, INHGA și ABA-urile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7B53C6D" w14:textId="1EA6CC73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2021</w:t>
            </w:r>
          </w:p>
        </w:tc>
      </w:tr>
      <w:tr w:rsidR="00A730E6" w:rsidRPr="001F582A" w14:paraId="7C852CCF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AD2FED" w14:textId="177B5B9E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Misiune tehnică realizată împreună cu MMAP, ANAR, INHGA și ABA-urile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D146E8A" w14:textId="54A5B8DF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20 - 24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2021</w:t>
            </w:r>
          </w:p>
        </w:tc>
      </w:tr>
      <w:tr w:rsidR="00A730E6" w:rsidRPr="001F582A" w14:paraId="38AD0ABE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14E9CD" w14:textId="74B234D3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”1 la 1” cu ABA-urile privind procesul de dezvoltare a PM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95A26D3" w14:textId="15A48334" w:rsidR="00A730E6" w:rsidRPr="001F582A" w:rsidRDefault="00A730E6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11 – 18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2021</w:t>
            </w:r>
          </w:p>
        </w:tc>
      </w:tr>
      <w:tr w:rsidR="00A730E6" w:rsidRPr="001F582A" w14:paraId="794E4D13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81E38D" w14:textId="634A1C8F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Ședință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tehnică cu ABA-urile, MMAP, ANAR, INHGA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F0391D5" w14:textId="1E4F6F2F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19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2021</w:t>
            </w:r>
          </w:p>
        </w:tc>
      </w:tr>
      <w:tr w:rsidR="00A730E6" w:rsidRPr="001F582A" w14:paraId="0C846D4D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EFCBE3" w14:textId="34695841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Grupul tehnic de lucru privind Strategia Națională pentru Reducerea Riscului de Dezastre cu MMAP și IGSU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96D9237" w14:textId="257955DE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27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2021</w:t>
            </w:r>
          </w:p>
        </w:tc>
      </w:tr>
      <w:tr w:rsidR="00A730E6" w:rsidRPr="001F582A" w14:paraId="20DDAE28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61E01D" w14:textId="3ADFDC0C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lastRenderedPageBreak/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ABA-urile pentru a discuta cu privire la HHRI și broșură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78DF9AC3" w14:textId="3E7CC8BC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23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oiembrie 2021</w:t>
            </w:r>
          </w:p>
        </w:tc>
      </w:tr>
      <w:tr w:rsidR="00A730E6" w:rsidRPr="001F582A" w14:paraId="12CEF389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6EEDEC" w14:textId="542DB122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MMAP, ANAR, INHGA și ABA-urile privind AMC și utilizarea </w:t>
            </w:r>
            <w:r w:rsidRPr="0094777D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ponderilor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1AA7C30" w14:textId="7D5FA8FA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25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anuarie 2022</w:t>
            </w:r>
          </w:p>
        </w:tc>
      </w:tr>
      <w:tr w:rsidR="00A730E6" w:rsidRPr="001F582A" w14:paraId="02C1E4E7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617D5E" w14:textId="59E28278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MMAP, ANAR, INHGA și ABA-urile privind modelarea și cartografierea hazardului la inundații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3F1348FE" w14:textId="54959D6D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24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ebruarie 2022</w:t>
            </w:r>
          </w:p>
        </w:tc>
      </w:tr>
      <w:tr w:rsidR="00A730E6" w:rsidRPr="001F582A" w14:paraId="4569EBF5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772D2F" w14:textId="46B6FEA4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Misiune tehnică realizată împreună cu MMAP, ANAR, INHGA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6E0D57EA" w14:textId="4B4C6FC6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29 - 31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artie 2022</w:t>
            </w:r>
          </w:p>
        </w:tc>
      </w:tr>
      <w:tr w:rsidR="00A730E6" w:rsidRPr="001F582A" w14:paraId="77C0E5F8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8DF3F8" w14:textId="331E2B5F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Grupul Tehnic de Lucru privind Măsurile Naționale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organizat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împreună cu MMAP, ANAR, INHGA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FD51C07" w14:textId="266519D8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7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2022</w:t>
            </w:r>
          </w:p>
        </w:tc>
      </w:tr>
      <w:tr w:rsidR="00A730E6" w:rsidRPr="001F582A" w14:paraId="1A837CAE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434B56" w14:textId="247BFF8C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Misiune tehnică realizată împreună cu MMAP, ANAR, INHGA și ABA-urile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36ADFFFA" w14:textId="1F80AED3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6 - 10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unie 2022</w:t>
            </w:r>
          </w:p>
        </w:tc>
      </w:tr>
      <w:tr w:rsidR="00A730E6" w:rsidRPr="001F582A" w14:paraId="12C1BE55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52DA8E" w14:textId="26BF8E46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BM, ANAR, IGSU privind pachetul de măsuri de pregătire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2974E08" w14:textId="1DC1E10F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28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unie 2022</w:t>
            </w:r>
          </w:p>
        </w:tc>
      </w:tr>
      <w:tr w:rsidR="00A730E6" w:rsidRPr="001F582A" w14:paraId="162DB2C6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AF7622" w14:textId="31E3B6D2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BM, MMAP, ANAR, IGSU privind pachetul de măsuri de pregătire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3F53B31E" w14:textId="07E95CE0" w:rsidR="00A730E6" w:rsidRPr="001F582A" w:rsidRDefault="00A730E6" w:rsidP="003A7B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6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ulie 2022</w:t>
            </w:r>
          </w:p>
        </w:tc>
      </w:tr>
      <w:tr w:rsidR="00A730E6" w:rsidRPr="001F582A" w14:paraId="1E2ED0F9" w14:textId="77777777" w:rsidTr="00A730E6">
        <w:trPr>
          <w:trHeight w:val="87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3005E2" w14:textId="1E9CB4E6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BM, MMAP, ANAR, INHGA, ABA Dobrogea-Litoral, INCDD, AFDJ Galați, Primăria Tulcea, APM Tulcea, ARBDD privind PM - Fluviul Dunărea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375E9288" w14:textId="7CD4A5E1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7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ulie 2022</w:t>
            </w:r>
          </w:p>
        </w:tc>
      </w:tr>
      <w:tr w:rsidR="00A730E6" w:rsidRPr="001F582A" w14:paraId="674D8E75" w14:textId="77777777" w:rsidTr="00A730E6">
        <w:trPr>
          <w:trHeight w:val="87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13B428" w14:textId="08504DAB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privind identificarea măsurilor din cadrul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achetului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ăsuri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regătire, derulată între MMAP, ANAR, ABA Jiu, SGA Hunedoara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,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SIH Petroşani, IGSU, membrii IJSU și CJSU-CLSU și BM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FF311E2" w14:textId="0BC04615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25 - 26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ulie 2022</w:t>
            </w:r>
          </w:p>
        </w:tc>
      </w:tr>
      <w:tr w:rsidR="00A730E6" w:rsidRPr="001F582A" w14:paraId="220685F3" w14:textId="77777777" w:rsidTr="00A730E6">
        <w:trPr>
          <w:trHeight w:val="87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5EFE7D" w14:textId="0E1B3582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privind Strategia APSFR pentru fluviul Dunărea - BM, MMAP, ANAR, INHGA, AFJDJ, ACN, APDF, WWF, ABA Buzău - Ialomița, ABA Dobrogea-Litoral, Prefectura Călărași, ISU Ialomița, ANIF, Primăria Fetești etc.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855CF09" w14:textId="44E07DCA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26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ulie 2022</w:t>
            </w:r>
          </w:p>
        </w:tc>
      </w:tr>
      <w:tr w:rsidR="00A730E6" w:rsidRPr="001F582A" w14:paraId="08631853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4D72CC" w14:textId="66E63C34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BM, MMAP, ANAR, INHGA, IGSU privind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definirea scopului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măsurilor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privind Sistemele de Avertizare Timpurie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din cadrul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achetului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ăsuri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regătire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0939ECCE" w14:textId="29A08E0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ugust 2022</w:t>
            </w:r>
          </w:p>
        </w:tc>
      </w:tr>
      <w:tr w:rsidR="00A730E6" w:rsidRPr="001F582A" w14:paraId="7F464C15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A8CF30" w14:textId="0F75750B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Atelier de lucru privind măsurile de pregătire - B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â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sca Chiojdului, împreună cu BM, ISU, Primăria, membrii CJSU-CLSU, ABA-urile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32156A1" w14:textId="36110689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29 - 30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ugust 2022</w:t>
            </w:r>
          </w:p>
        </w:tc>
      </w:tr>
      <w:tr w:rsidR="00A730E6" w:rsidRPr="001F582A" w14:paraId="6B2D2944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E1BCE3" w14:textId="6D096563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Misiune tehnică realizată împreună cu MMAP, ANAR, INHGA și ABA-urile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D1822A9" w14:textId="67F7D68B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12 - 16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2022</w:t>
            </w:r>
          </w:p>
        </w:tc>
      </w:tr>
      <w:tr w:rsidR="00A730E6" w:rsidRPr="001F582A" w14:paraId="2A87606F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950A72" w14:textId="3C543EAE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Misiunea tehnică privind Pachetul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ăsuri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regătire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76BE81D1" w14:textId="1062B5E0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7 - 9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oiembrie 2022</w:t>
            </w:r>
          </w:p>
        </w:tc>
      </w:tr>
      <w:tr w:rsidR="00A730E6" w:rsidRPr="001F582A" w14:paraId="528667C6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8B501A" w14:textId="14B79AC9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Misiunea tehnică privind Măsurile Naționale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98CBDC0" w14:textId="1F6C426F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14 - 18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oiembrie 2024</w:t>
            </w:r>
          </w:p>
        </w:tc>
      </w:tr>
      <w:tr w:rsidR="00A730E6" w:rsidRPr="001F582A" w14:paraId="1EF3F23C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480095" w14:textId="268FD89F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Misiunea tehnică privind Pachetul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ăsuri de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regătire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2A4B0BF4" w14:textId="77760800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23 - 25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anuarie 2023</w:t>
            </w:r>
          </w:p>
        </w:tc>
      </w:tr>
      <w:tr w:rsidR="00A730E6" w:rsidRPr="001F582A" w14:paraId="1D8F3F58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0EDCC5" w14:textId="77777777" w:rsidR="00A730E6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lastRenderedPageBreak/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Ședință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tehnică cu ABA-urile, MMAP, ANAR, INHGA privind clasele de prioritate pentru strategiile / măsurile propuse</w:t>
            </w:r>
          </w:p>
          <w:p w14:paraId="0FA0A564" w14:textId="4D1CB266" w:rsidR="008E45D3" w:rsidRPr="001F582A" w:rsidRDefault="008E45D3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9445E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Workshop </w:t>
            </w:r>
            <w:r w:rsidR="0000090A" w:rsidRPr="009445E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privind Lecțiile învățate </w:t>
            </w:r>
            <w:r w:rsidR="009445EA" w:rsidRPr="009445E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ale celui de-al doilea ciclu de implementare a Directivei Inundații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55E08643" w14:textId="77777777" w:rsidR="00A730E6" w:rsidRDefault="00A730E6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9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ebruarie 2023</w:t>
            </w:r>
          </w:p>
          <w:p w14:paraId="60334B77" w14:textId="77777777" w:rsidR="008E45D3" w:rsidRDefault="008E45D3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20F5ACA5" w14:textId="15C05CB9" w:rsidR="008E45D3" w:rsidRPr="001F582A" w:rsidRDefault="000A16BF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15 – 19 Mai 2023</w:t>
            </w:r>
          </w:p>
        </w:tc>
      </w:tr>
      <w:tr w:rsidR="00A730E6" w:rsidRPr="001F582A" w14:paraId="204BB4C5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7DCFAA" w14:textId="77777777" w:rsidR="00A730E6" w:rsidRPr="001F582A" w:rsidRDefault="00A730E6" w:rsidP="00A730E6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494652E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7706B84C" w14:textId="77777777" w:rsidTr="00A730E6">
        <w:trPr>
          <w:trHeight w:val="300"/>
        </w:trPr>
        <w:tc>
          <w:tcPr>
            <w:tcW w:w="305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62AA28" w14:textId="55BE59AB" w:rsidR="00A730E6" w:rsidRPr="001F582A" w:rsidRDefault="00A730E6" w:rsidP="00A730E6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 Instruirea la locul de muncă pentru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Dezvoltarea PM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B268A09" w14:textId="3B2B4E02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ai 2021 -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artie 2023</w:t>
            </w:r>
          </w:p>
        </w:tc>
      </w:tr>
      <w:tr w:rsidR="00A730E6" w:rsidRPr="001F582A" w14:paraId="2DF96918" w14:textId="77777777" w:rsidTr="00A730E6">
        <w:trPr>
          <w:trHeight w:val="31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E2EFD9"/>
            <w:vAlign w:val="center"/>
            <w:hideMark/>
          </w:tcPr>
          <w:p w14:paraId="57D92B40" w14:textId="2BA61CC2" w:rsidR="00A730E6" w:rsidRPr="001F582A" w:rsidRDefault="00A730E6" w:rsidP="00590F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Promovarea și includerea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nfrastructurii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V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erzi/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oluțiilor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B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azate pe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atură pentru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managementul riscului la inundații</w:t>
            </w:r>
          </w:p>
        </w:tc>
      </w:tr>
      <w:tr w:rsidR="00A730E6" w:rsidRPr="001F582A" w14:paraId="6395834F" w14:textId="77777777" w:rsidTr="00A730E6">
        <w:trPr>
          <w:trHeight w:val="290"/>
        </w:trPr>
        <w:tc>
          <w:tcPr>
            <w:tcW w:w="3055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417DA2" w14:textId="7A06DBFD" w:rsidR="00A730E6" w:rsidRPr="001F582A" w:rsidRDefault="00A730E6" w:rsidP="003B50D2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Studii:</w:t>
            </w:r>
          </w:p>
        </w:tc>
        <w:tc>
          <w:tcPr>
            <w:tcW w:w="1945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7D875E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  <w:t> </w:t>
            </w:r>
          </w:p>
        </w:tc>
      </w:tr>
      <w:tr w:rsidR="00A730E6" w:rsidRPr="001F582A" w14:paraId="430ABD0F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DB5DA4" w14:textId="3166761C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 Studiul privind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zonele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potențiale zone pentru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restaurarea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luncilor/zonelor inundabile și relocarea digurilor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A444A7" w14:textId="5D37DB60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 xml:space="preserve">ai 2020 – </w:t>
            </w:r>
            <w:r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ebruarie 2021</w:t>
            </w:r>
          </w:p>
        </w:tc>
      </w:tr>
      <w:tr w:rsidR="00A730E6" w:rsidRPr="001F582A" w14:paraId="31180051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03B3FB" w14:textId="555610EC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Îndrumare ecologică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1C5B42" w14:textId="61D4112A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lang w:val="ro-RO"/>
              </w:rPr>
              <w:t>ulie 2022</w:t>
            </w:r>
          </w:p>
        </w:tc>
      </w:tr>
      <w:tr w:rsidR="00A730E6" w:rsidRPr="001F582A" w14:paraId="2781FAB4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D103A3" w14:textId="77777777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854061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FF0000"/>
                <w:lang w:val="ro-RO"/>
              </w:rPr>
              <w:t> </w:t>
            </w:r>
          </w:p>
        </w:tc>
      </w:tr>
      <w:tr w:rsidR="00A730E6" w:rsidRPr="001F582A" w14:paraId="5832E946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7B9DAA" w14:textId="4CB3DE02" w:rsidR="00A730E6" w:rsidRPr="001F582A" w:rsidRDefault="00A730E6" w:rsidP="00CD6AD3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Instrumente: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5C472A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3F62B703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2BF899" w14:textId="1FA35386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 Hărțile cu potențialul pentru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restaurarea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luncilor/zonelor inundabile și relocarea digurilor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ECDB14" w14:textId="21C651F1" w:rsidR="00A730E6" w:rsidRPr="001F582A" w:rsidRDefault="00A730E6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ebruarie 2021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2021</w:t>
            </w:r>
          </w:p>
        </w:tc>
      </w:tr>
      <w:tr w:rsidR="00A730E6" w:rsidRPr="001F582A" w14:paraId="05E510D6" w14:textId="77777777" w:rsidTr="00A730E6">
        <w:trPr>
          <w:trHeight w:val="31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13CCF3" w14:textId="77777777" w:rsidR="00A730E6" w:rsidRPr="001F582A" w:rsidRDefault="00A730E6" w:rsidP="00CD6AD3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AA5E79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30A897FB" w14:textId="77777777" w:rsidTr="00A730E6">
        <w:trPr>
          <w:trHeight w:val="30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C3A7CD" w14:textId="0798B4C4" w:rsidR="00A730E6" w:rsidRPr="001F582A" w:rsidRDefault="00A730E6" w:rsidP="00CD6AD3">
            <w:pPr>
              <w:spacing w:after="0" w:line="240" w:lineRule="auto"/>
              <w:ind w:firstLineChars="100" w:firstLine="220"/>
              <w:jc w:val="both"/>
              <w:rPr>
                <w:rFonts w:ascii="Calibri" w:eastAsia="Times New Roman" w:hAnsi="Calibri" w:cs="Calibri"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Sesiuni de formare: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0936F1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3B3737EE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DB4CED" w14:textId="5042601E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Infrastructura Verde și Soluțiile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B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azate pe Natură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230AA5" w14:textId="1D6E4960" w:rsidR="00A730E6" w:rsidRPr="001F582A" w:rsidRDefault="00A730E6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9 - 10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ugust 2021</w:t>
            </w:r>
          </w:p>
        </w:tc>
      </w:tr>
      <w:tr w:rsidR="00A730E6" w:rsidRPr="001F582A" w14:paraId="0913D335" w14:textId="77777777" w:rsidTr="00A730E6">
        <w:trPr>
          <w:trHeight w:val="62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697A81" w14:textId="2B019FA0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Infrastructura Verde și Soluțiile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B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azate pe Natură pentru mediul urban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8D86EB" w14:textId="785575FE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14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2021</w:t>
            </w:r>
          </w:p>
        </w:tc>
      </w:tr>
      <w:tr w:rsidR="00A730E6" w:rsidRPr="001F582A" w14:paraId="3F15FE03" w14:textId="77777777" w:rsidTr="00A730E6">
        <w:trPr>
          <w:trHeight w:val="60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1520AF" w14:textId="77777777" w:rsidR="00347AA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Infrastructura Verde și Soluțiile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B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azate pe Natură pentru reducerea riscului la inundații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marine</w:t>
            </w:r>
          </w:p>
          <w:p w14:paraId="589A3FD1" w14:textId="3B7B8095" w:rsidR="00A730E6" w:rsidRPr="001F582A" w:rsidRDefault="00347AA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347AA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Restaurarea râu</w:t>
            </w:r>
            <w:r w:rsidR="003A2D23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rilor</w:t>
            </w:r>
            <w:r w:rsidRPr="00347AA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și implementarea </w:t>
            </w:r>
            <w:r w:rsidR="003A2D23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NBS</w:t>
            </w:r>
            <w:r w:rsidRPr="00347AA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și </w:t>
            </w:r>
            <w:r w:rsidR="003A2D23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GI</w:t>
            </w:r>
            <w:r w:rsidRPr="00347AA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în strategii și proiecte</w:t>
            </w:r>
            <w:r w:rsidR="00A730E6"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827793" w14:textId="77777777" w:rsidR="00A730E6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28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2021</w:t>
            </w:r>
          </w:p>
          <w:p w14:paraId="51C3284A" w14:textId="77777777" w:rsidR="003A2D23" w:rsidRDefault="003A2D23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308F0B2B" w14:textId="6CCE108C" w:rsidR="003A2D23" w:rsidRPr="001F582A" w:rsidRDefault="003A2D23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18 Mai 2023</w:t>
            </w:r>
          </w:p>
        </w:tc>
      </w:tr>
      <w:tr w:rsidR="00A730E6" w:rsidRPr="001F582A" w14:paraId="5269CBBF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EB4A8C" w14:textId="77777777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00B050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B050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979A60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B050"/>
                <w:lang w:val="ro-RO"/>
              </w:rPr>
              <w:t> </w:t>
            </w:r>
          </w:p>
        </w:tc>
      </w:tr>
      <w:tr w:rsidR="00A730E6" w:rsidRPr="001F582A" w14:paraId="2DBCE58C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BA3887" w14:textId="1F7EA1D7" w:rsidR="00A730E6" w:rsidRPr="001F582A" w:rsidRDefault="00A730E6" w:rsidP="00CD6AD3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Ateliere de lucru (listă selectivă):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175A39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B050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B050"/>
                <w:lang w:val="ro-RO"/>
              </w:rPr>
              <w:t> </w:t>
            </w:r>
          </w:p>
        </w:tc>
      </w:tr>
      <w:tr w:rsidR="00A730E6" w:rsidRPr="001F582A" w14:paraId="1ECF63DC" w14:textId="77777777" w:rsidTr="00A730E6">
        <w:trPr>
          <w:trHeight w:val="58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BEE987" w14:textId="47E796A4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Atelier de lucru privind Măsurile Naturale de Retenție a Apei pentru Protecția împotriva Inundațiilor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11A654" w14:textId="0AE86955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21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ai 2020</w:t>
            </w:r>
          </w:p>
        </w:tc>
      </w:tr>
      <w:tr w:rsidR="00A730E6" w:rsidRPr="001F582A" w14:paraId="0BD7E715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36A818" w14:textId="111D944F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GTL privind Infrastructura Verde și Soluțiile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B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azate pe Natură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DB6AE5" w14:textId="36CF578B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23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ulie 2020</w:t>
            </w:r>
          </w:p>
        </w:tc>
      </w:tr>
      <w:tr w:rsidR="00A730E6" w:rsidRPr="001F582A" w14:paraId="4BD4072B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C8BDE2" w14:textId="4B5E35DA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GTL privind Infrastructura Verde și Soluțiile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B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azate pe Natură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297C37" w14:textId="7844DB89" w:rsidR="00A730E6" w:rsidRPr="001F582A" w:rsidRDefault="00A730E6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24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ebruarie 2021</w:t>
            </w:r>
          </w:p>
        </w:tc>
      </w:tr>
      <w:tr w:rsidR="00A730E6" w:rsidRPr="001F582A" w14:paraId="35BDCAE9" w14:textId="77777777" w:rsidTr="00A730E6">
        <w:trPr>
          <w:trHeight w:val="290"/>
        </w:trPr>
        <w:tc>
          <w:tcPr>
            <w:tcW w:w="3055" w:type="pct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CA20C2" w14:textId="77777777" w:rsidR="00A730E6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GTL privind Infrastructura Verde și Soluțiile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B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azate pe Natură</w:t>
            </w:r>
          </w:p>
          <w:p w14:paraId="0D6AFE8C" w14:textId="77777777" w:rsidR="00154137" w:rsidRDefault="00154137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77E793EC" w14:textId="77777777" w:rsidR="009445E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4CB9B7B4" w14:textId="77777777" w:rsidR="009445E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2023DC02" w14:textId="5F2FED91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3F0EC8" w14:textId="77777777" w:rsidR="00A730E6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15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2021</w:t>
            </w:r>
          </w:p>
          <w:p w14:paraId="1C8CFF3A" w14:textId="77777777" w:rsidR="00154137" w:rsidRDefault="00154137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0007F64D" w14:textId="77777777" w:rsidR="009445E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36BC732D" w14:textId="77777777" w:rsidR="009445E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1ABBF4F9" w14:textId="426EFBBE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</w:tc>
      </w:tr>
      <w:tr w:rsidR="00A730E6" w:rsidRPr="001F582A" w14:paraId="5F972B65" w14:textId="77777777" w:rsidTr="00A730E6">
        <w:trPr>
          <w:trHeight w:val="300"/>
        </w:trPr>
        <w:tc>
          <w:tcPr>
            <w:tcW w:w="305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1E2057" w14:textId="77777777" w:rsidR="00A730E6" w:rsidRPr="001F582A" w:rsidRDefault="00A730E6" w:rsidP="003B50D2">
            <w:pPr>
              <w:spacing w:after="0" w:line="240" w:lineRule="auto"/>
              <w:ind w:firstLineChars="400" w:firstLine="883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CB7F54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715CD178" w14:textId="77777777" w:rsidTr="00A730E6">
        <w:trPr>
          <w:trHeight w:val="31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000000" w:fill="E2EFD9"/>
            <w:vAlign w:val="center"/>
            <w:hideMark/>
          </w:tcPr>
          <w:p w14:paraId="4568A1D3" w14:textId="1A8AFB4E" w:rsidR="00A730E6" w:rsidRPr="001F582A" w:rsidRDefault="00A730E6" w:rsidP="000357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lastRenderedPageBreak/>
              <w:t>Consolidarea rezilienței la inundații în cadrul comunităților sărace și marginalizate</w:t>
            </w:r>
          </w:p>
        </w:tc>
      </w:tr>
      <w:tr w:rsidR="00A730E6" w:rsidRPr="001F582A" w14:paraId="01DFC582" w14:textId="77777777" w:rsidTr="009445EA">
        <w:trPr>
          <w:trHeight w:val="750"/>
        </w:trPr>
        <w:tc>
          <w:tcPr>
            <w:tcW w:w="3055" w:type="pct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CD64B" w14:textId="232E1C1D" w:rsidR="00A730E6" w:rsidRPr="001F582A" w:rsidRDefault="00A730E6" w:rsidP="003B50D2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 Studii:</w:t>
            </w:r>
          </w:p>
        </w:tc>
        <w:tc>
          <w:tcPr>
            <w:tcW w:w="194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5ABBB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05BCCF37" w14:textId="77777777" w:rsidTr="009445EA">
        <w:trPr>
          <w:trHeight w:val="29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BC1C" w14:textId="7EB0A94E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Pilotul Roma pentru Implicarea Comunitară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53445" w14:textId="478539B0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ai 2022 -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ai 2023</w:t>
            </w:r>
          </w:p>
        </w:tc>
      </w:tr>
      <w:tr w:rsidR="00A730E6" w:rsidRPr="001F582A" w14:paraId="0CBCFF20" w14:textId="77777777" w:rsidTr="009445EA">
        <w:trPr>
          <w:trHeight w:val="29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61A91" w14:textId="77777777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5FF3F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2DFC1C28" w14:textId="77777777" w:rsidTr="009445EA">
        <w:trPr>
          <w:trHeight w:val="29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41882" w14:textId="599695A4" w:rsidR="00A730E6" w:rsidRPr="001F582A" w:rsidRDefault="00A730E6" w:rsidP="00CD6AD3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 Instrumente: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D21AC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48C68962" w14:textId="77777777" w:rsidTr="009445EA">
        <w:trPr>
          <w:trHeight w:val="58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0ECB2" w14:textId="304B1C00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Instrumente pentru estimarea procent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ului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persoane potențial afectate de inundații din cadrul comunităților sărace și marginalizate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52B0D" w14:textId="490DC9FF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ai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2020</w:t>
            </w:r>
          </w:p>
        </w:tc>
      </w:tr>
      <w:tr w:rsidR="00A730E6" w:rsidRPr="001F582A" w14:paraId="62A4D568" w14:textId="77777777" w:rsidTr="009445EA">
        <w:trPr>
          <w:trHeight w:val="29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224E6" w14:textId="77777777" w:rsidR="00A730E6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Ghid pentru implicarea comunităților sărace și marginalizate </w:t>
            </w:r>
          </w:p>
          <w:p w14:paraId="319A03E7" w14:textId="77777777" w:rsidR="008B506B" w:rsidRDefault="008B506B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00DC2692" w14:textId="5F9617E7" w:rsidR="008B506B" w:rsidRDefault="008B506B" w:rsidP="008B506B">
            <w:pPr>
              <w:spacing w:after="0" w:line="240" w:lineRule="auto"/>
              <w:ind w:firstLineChars="108" w:firstLine="239"/>
              <w:jc w:val="both"/>
              <w:rPr>
                <w:rFonts w:ascii="Calibri" w:eastAsia="Times New Roman" w:hAnsi="Calibri" w:cs="Calibri"/>
                <w:b/>
                <w:bCs/>
                <w:color w:val="2F5496"/>
              </w:rPr>
            </w:pPr>
            <w:r w:rsidRPr="003B50D2">
              <w:rPr>
                <w:rFonts w:ascii="Calibri" w:eastAsia="Times New Roman" w:hAnsi="Calibri" w:cs="Calibri"/>
                <w:b/>
                <w:bCs/>
                <w:color w:val="0070C0"/>
              </w:rPr>
              <w:t>· 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Sesiuni de formare:</w:t>
            </w:r>
          </w:p>
          <w:p w14:paraId="5B8CE3ED" w14:textId="2C76B719" w:rsidR="008B506B" w:rsidRPr="001F582A" w:rsidRDefault="008B506B" w:rsidP="008B506B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9445E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 w:rsidR="0073080C" w:rsidRPr="009445E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Implicarea comunităților de romi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CF2D6" w14:textId="77777777" w:rsidR="00A730E6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ai 2022 -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ai 2023</w:t>
            </w:r>
          </w:p>
          <w:p w14:paraId="228DD23A" w14:textId="77777777" w:rsidR="00B6726A" w:rsidRDefault="00B6726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7736C566" w14:textId="77777777" w:rsidR="00B6726A" w:rsidRDefault="00B6726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3840CF37" w14:textId="77777777" w:rsidR="00B6726A" w:rsidRDefault="00B6726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  <w:p w14:paraId="4710E2B9" w14:textId="5B35628A" w:rsidR="00B6726A" w:rsidRPr="001F582A" w:rsidRDefault="00B6726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17 Mai 2023</w:t>
            </w:r>
          </w:p>
        </w:tc>
      </w:tr>
      <w:tr w:rsidR="00A730E6" w:rsidRPr="001F582A" w14:paraId="6CCB8D31" w14:textId="77777777" w:rsidTr="009445EA">
        <w:trPr>
          <w:trHeight w:val="31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BD304" w14:textId="77777777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B314C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01876430" w14:textId="77777777" w:rsidTr="009445EA">
        <w:trPr>
          <w:trHeight w:val="31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23459" w14:textId="5163F3D4" w:rsidR="00A730E6" w:rsidRPr="001F582A" w:rsidRDefault="00A730E6" w:rsidP="00CD6AD3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Ateliere de lucru (listă selectivă):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EF2C1" w14:textId="77777777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A730E6" w:rsidRPr="001F582A" w14:paraId="0C391813" w14:textId="77777777" w:rsidTr="009445EA">
        <w:trPr>
          <w:trHeight w:val="116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B461A" w14:textId="05CF84A9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Vizită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teren și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 pentru Pilotul Roma la Roșia Montană cu părțile interesate din Județul Alba, cu comunitatea romă, Primări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, ABA Mureș, SGA Alba, Consiliul Județean Alba, Prefectura Alba, SH Turda, BM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D23EC" w14:textId="05210E35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14 - 17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ai 2022</w:t>
            </w:r>
          </w:p>
        </w:tc>
      </w:tr>
      <w:tr w:rsidR="00A730E6" w:rsidRPr="001F582A" w14:paraId="7BA0EDC0" w14:textId="77777777" w:rsidTr="009445EA">
        <w:trPr>
          <w:trHeight w:val="58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D45F5" w14:textId="602AAD51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Ședință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pentru Pilotul Roma cu ABA Argeș - Vedea, BM, Consiliul Județean Argeș, Prefectura Argeș, ISU Argeș 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16C31" w14:textId="6047E0C1" w:rsidR="00A730E6" w:rsidRPr="001F582A" w:rsidRDefault="00A730E6" w:rsidP="003A7B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20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ai 2022</w:t>
            </w:r>
          </w:p>
        </w:tc>
      </w:tr>
      <w:tr w:rsidR="00A730E6" w:rsidRPr="001F582A" w14:paraId="7479E7BF" w14:textId="77777777" w:rsidTr="009445EA">
        <w:trPr>
          <w:trHeight w:val="116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DD3A3" w14:textId="6EC16750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Vizită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teren și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ședințe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pentru Pilotul Roma la Bărbulești cu părțile interesate din județul Ialomița, cu comunitatea romă, Primăria, ABA Buzău-Ialomița, SGA Ialomița, Consiliul Județean Ialomița, Prefectura Ialomița, BM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CFBD7" w14:textId="0CA55FE0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14 - 17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unie 2022</w:t>
            </w:r>
          </w:p>
        </w:tc>
      </w:tr>
      <w:tr w:rsidR="00A730E6" w:rsidRPr="001F582A" w14:paraId="2D61C42F" w14:textId="77777777" w:rsidTr="009445EA">
        <w:trPr>
          <w:trHeight w:val="58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C7730" w14:textId="419E2A62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 Vizită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teren și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ședințe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pentru Pilotul Roma la Păuleasca cu părțile interesate din Județul Argeș, cu comunitatea romă, Primăria, BM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51605" w14:textId="6BCCB81B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17 - 18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unie 2022</w:t>
            </w:r>
          </w:p>
        </w:tc>
      </w:tr>
      <w:tr w:rsidR="00A730E6" w:rsidRPr="001F582A" w14:paraId="6E11E072" w14:textId="77777777" w:rsidTr="009445EA">
        <w:trPr>
          <w:trHeight w:val="58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01026" w14:textId="1757A87F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Ședință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de tip ”masă rotundă” cu părțile interesate și vizită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teren pentru Pilotul Roma la Roșia Montană 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849CF" w14:textId="18E7CFC1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16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ebruarie 2023</w:t>
            </w:r>
          </w:p>
        </w:tc>
      </w:tr>
      <w:tr w:rsidR="00A730E6" w:rsidRPr="001F582A" w14:paraId="5F753A61" w14:textId="77777777" w:rsidTr="009445EA">
        <w:trPr>
          <w:trHeight w:val="58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C5D91" w14:textId="4AEA0E6E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Ședință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tip ”masă rotundă” cu părțile interesate și vizită de teren pentru Pilotul Roma la Păuleasca / Micești 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E49BC" w14:textId="10387685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13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ebruarie 2023</w:t>
            </w:r>
          </w:p>
        </w:tc>
      </w:tr>
      <w:tr w:rsidR="00A730E6" w:rsidRPr="001F582A" w14:paraId="7ED3415B" w14:textId="77777777" w:rsidTr="009445EA">
        <w:trPr>
          <w:trHeight w:val="580"/>
        </w:trPr>
        <w:tc>
          <w:tcPr>
            <w:tcW w:w="3055" w:type="pct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D79A6" w14:textId="41FFB032" w:rsidR="00A730E6" w:rsidRPr="001F582A" w:rsidRDefault="00A730E6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Ședință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tip ”masă rotundă” cu părțile interesate și vizită de teren pentru Pilotul Roma la Bărbulești </w:t>
            </w:r>
          </w:p>
        </w:tc>
        <w:tc>
          <w:tcPr>
            <w:tcW w:w="19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AA0C" w14:textId="09174B9A" w:rsidR="00A730E6" w:rsidRPr="001F582A" w:rsidRDefault="00A730E6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14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ebruarie 2023</w:t>
            </w:r>
          </w:p>
        </w:tc>
      </w:tr>
    </w:tbl>
    <w:p w14:paraId="6EDAB4AD" w14:textId="77777777" w:rsidR="00245173" w:rsidRPr="00CD6AD3" w:rsidRDefault="00245173">
      <w:pPr>
        <w:rPr>
          <w:sz w:val="2"/>
          <w:szCs w:val="2"/>
        </w:rPr>
      </w:pPr>
      <w:r>
        <w:br w:type="page"/>
      </w:r>
    </w:p>
    <w:tbl>
      <w:tblPr>
        <w:tblW w:w="4879" w:type="pct"/>
        <w:tblLook w:val="04A0" w:firstRow="1" w:lastRow="0" w:firstColumn="1" w:lastColumn="0" w:noHBand="0" w:noVBand="1"/>
      </w:tblPr>
      <w:tblGrid>
        <w:gridCol w:w="230"/>
        <w:gridCol w:w="5339"/>
        <w:gridCol w:w="3545"/>
      </w:tblGrid>
      <w:tr w:rsidR="009445EA" w:rsidRPr="001F582A" w14:paraId="773F21E4" w14:textId="77777777" w:rsidTr="009445EA">
        <w:trPr>
          <w:trHeight w:val="31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76A6C769" w14:textId="7C3E6BFB" w:rsidR="009445EA" w:rsidRPr="001F582A" w:rsidRDefault="009445EA" w:rsidP="000357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lastRenderedPageBreak/>
              <w:t>Îmbunătățirea Comunicării și a Implicării mai multor Părți Interesate</w:t>
            </w:r>
          </w:p>
        </w:tc>
      </w:tr>
      <w:tr w:rsidR="009445EA" w:rsidRPr="001F582A" w14:paraId="415813BB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42A47" w14:textId="737648DD" w:rsidR="009445EA" w:rsidRPr="001F582A" w:rsidRDefault="009445EA" w:rsidP="00CD6AD3">
            <w:pPr>
              <w:spacing w:after="0" w:line="240" w:lineRule="auto"/>
              <w:ind w:firstLineChars="100" w:firstLine="220"/>
              <w:jc w:val="both"/>
              <w:rPr>
                <w:rFonts w:ascii="Calibri" w:eastAsia="Times New Roman" w:hAnsi="Calibri" w:cs="Calibri"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Studii:</w:t>
            </w:r>
          </w:p>
        </w:tc>
        <w:tc>
          <w:tcPr>
            <w:tcW w:w="1945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D6C8C6" w14:textId="77777777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9445EA" w:rsidRPr="001F582A" w14:paraId="718FD1C7" w14:textId="77777777" w:rsidTr="009445EA">
        <w:trPr>
          <w:trHeight w:val="58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9C280" w14:textId="06F07470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Sondaj privind capacitatea părților interesate de a se implica în procesul de realizare a PMRI (INTERACT)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A792FA" w14:textId="612E9828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ai 2020 -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unie 2020</w:t>
            </w:r>
          </w:p>
        </w:tc>
      </w:tr>
      <w:tr w:rsidR="009445EA" w:rsidRPr="001F582A" w14:paraId="4DF3C1D4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FB635" w14:textId="573BF87A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Strategia de implicare a părților interesate 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ADCCEC" w14:textId="5A57CC98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unie 2020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ecembrie 2021</w:t>
            </w:r>
          </w:p>
        </w:tc>
      </w:tr>
      <w:tr w:rsidR="009445EA" w:rsidRPr="001F582A" w14:paraId="6E301183" w14:textId="77777777" w:rsidTr="009445EA">
        <w:trPr>
          <w:trHeight w:val="58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FBCD5" w14:textId="5FDB713B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Conceptul structurii și conținutul pentru mediul online (site-ul web, social media) dedicate inundațiilor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DBF08D" w14:textId="379F6108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F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ebruarie 2021 -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ai 2021</w:t>
            </w:r>
          </w:p>
        </w:tc>
      </w:tr>
      <w:tr w:rsidR="009445EA" w:rsidRPr="001F582A" w14:paraId="740EF385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CB94A" w14:textId="0963209C" w:rsidR="009445EA" w:rsidRPr="001F582A" w:rsidRDefault="009445EA" w:rsidP="00CD6AD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FD1888" w14:textId="77777777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9445EA" w:rsidRPr="001F582A" w14:paraId="29E234D5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11C57" w14:textId="400868D1" w:rsidR="009445EA" w:rsidRPr="001F582A" w:rsidRDefault="009445EA" w:rsidP="00CD6AD3">
            <w:pPr>
              <w:spacing w:after="0" w:line="240" w:lineRule="auto"/>
              <w:ind w:firstLineChars="100" w:firstLine="220"/>
              <w:jc w:val="both"/>
              <w:rPr>
                <w:rFonts w:ascii="Calibri" w:eastAsia="Times New Roman" w:hAnsi="Calibri" w:cs="Calibri"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Instrumente: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C92C84" w14:textId="77777777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9445EA" w:rsidRPr="001F582A" w14:paraId="27AE499F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1918A" w14:textId="3AE6BBF1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 Identificarea părților interesate 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0943E2" w14:textId="5AED1156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oiembrie 2019 -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2020</w:t>
            </w:r>
          </w:p>
        </w:tc>
      </w:tr>
      <w:tr w:rsidR="009445EA" w:rsidRPr="001F582A" w14:paraId="1941E34D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B24D0" w14:textId="07E032B8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Crearea identității vizuale și verbale dedicate inundațiilor 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D0276A" w14:textId="62402A18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ulie 2020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2020</w:t>
            </w:r>
          </w:p>
        </w:tc>
      </w:tr>
      <w:tr w:rsidR="009445EA" w:rsidRPr="001F582A" w14:paraId="4C749030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9C888" w14:textId="1ABA71B2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Instrumente pentru organizarea activităților în mediul Online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4ECECA" w14:textId="3EE59005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anuarie 2021 –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ecembrie 2022</w:t>
            </w:r>
          </w:p>
        </w:tc>
      </w:tr>
      <w:tr w:rsidR="009445EA" w:rsidRPr="001F582A" w14:paraId="2BC47F4F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C5C7A" w14:textId="457AA131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Site-ul web dedicat inundațiilor: www.inundatii.ro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048265" w14:textId="07D2EE88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anuarie 2022</w:t>
            </w:r>
          </w:p>
        </w:tc>
      </w:tr>
      <w:tr w:rsidR="009445EA" w:rsidRPr="001F582A" w14:paraId="7AFA395E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4BA70" w14:textId="77777777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813221" w14:textId="77777777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9445EA" w:rsidRPr="001F582A" w14:paraId="413F6E73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7B3D2" w14:textId="27BE060B" w:rsidR="009445EA" w:rsidRPr="001F582A" w:rsidRDefault="009445EA" w:rsidP="00CD6AD3">
            <w:pPr>
              <w:spacing w:after="0" w:line="240" w:lineRule="auto"/>
              <w:ind w:firstLineChars="100" w:firstLine="220"/>
              <w:jc w:val="both"/>
              <w:rPr>
                <w:rFonts w:ascii="Calibri" w:eastAsia="Times New Roman" w:hAnsi="Calibri" w:cs="Calibri"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Sesiuni de formare: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3A760D" w14:textId="77777777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9445EA" w:rsidRPr="001F582A" w14:paraId="00C58B00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D1967" w14:textId="42157B4C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 Comunicare – Marketing Online și Social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edia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446647" w14:textId="4D27ECAC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10 - 11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unie 2021</w:t>
            </w:r>
          </w:p>
        </w:tc>
      </w:tr>
      <w:tr w:rsidR="009445EA" w:rsidRPr="001F582A" w14:paraId="39C3F995" w14:textId="77777777" w:rsidTr="009445EA">
        <w:trPr>
          <w:trHeight w:val="64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22896" w14:textId="6C59A710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 Identificarea părților interesate și a modalităților de interacțiune cu acestea 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8BD510" w14:textId="0FAF6911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27 - 29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ulie 2021</w:t>
            </w:r>
          </w:p>
        </w:tc>
      </w:tr>
      <w:tr w:rsidR="009445EA" w:rsidRPr="001F582A" w14:paraId="5F2C78FC" w14:textId="77777777" w:rsidTr="009445EA">
        <w:trPr>
          <w:trHeight w:val="63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A969B" w14:textId="536C66F7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 Formare în domeniul media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808B1A" w14:textId="575E57D6" w:rsidR="009445EA" w:rsidRPr="001F582A" w:rsidRDefault="009445EA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 și 10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ctombrie 2021</w:t>
            </w:r>
          </w:p>
        </w:tc>
      </w:tr>
      <w:tr w:rsidR="009445EA" w:rsidRPr="001F582A" w14:paraId="013F9F71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A5348" w14:textId="7449FDB1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Comunicare și Implicarea Părților Interesate 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C9D50A" w14:textId="595CA274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11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oiembrie 2021</w:t>
            </w:r>
          </w:p>
        </w:tc>
      </w:tr>
      <w:tr w:rsidR="009445EA" w:rsidRPr="001F582A" w14:paraId="5787C51A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465C1" w14:textId="3D90A426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Vizualizatorul Web (Web Viewer) 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505D53" w14:textId="51D123B1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7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ecembrie 2021</w:t>
            </w:r>
          </w:p>
        </w:tc>
      </w:tr>
      <w:tr w:rsidR="009445EA" w:rsidRPr="001F582A" w14:paraId="3E0C9C5D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15ED3" w14:textId="27DBF705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Negociere, mediere și soluționarea conflictelor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BF791A" w14:textId="5F531830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3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ai 2022</w:t>
            </w:r>
          </w:p>
        </w:tc>
      </w:tr>
      <w:tr w:rsidR="009445EA" w:rsidRPr="001F582A" w14:paraId="0C53557B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76EE2" w14:textId="7B5443C7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C5986F" w14:textId="77777777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9445EA" w:rsidRPr="001F582A" w14:paraId="49666874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2FF1C" w14:textId="0B4E260F" w:rsidR="009445EA" w:rsidRPr="001F582A" w:rsidRDefault="009445EA" w:rsidP="00CD6AD3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</w:t>
            </w:r>
            <w:r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Ateliere de lucru (listă selectivă):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01D48D" w14:textId="77777777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9445EA" w:rsidRPr="001F582A" w14:paraId="1C5A9CED" w14:textId="77777777" w:rsidTr="009445EA">
        <w:trPr>
          <w:trHeight w:val="58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1F43E" w14:textId="11D3CFF1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privind activitățile SHE – prezentare succintă a Strategiei SHE cu MMAP, ANAR și cu ABA-urile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C3E104" w14:textId="05DD169D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13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oiembrie 2020</w:t>
            </w:r>
          </w:p>
        </w:tc>
      </w:tr>
      <w:tr w:rsidR="009445EA" w:rsidRPr="001F582A" w14:paraId="3EB91C25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2E020" w14:textId="0DB93225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Ședință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lucru privind SHE pe tema identificării părților interesate cu ABA-urile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9D1606" w14:textId="14C57642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27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oiembrie 2020</w:t>
            </w:r>
          </w:p>
        </w:tc>
      </w:tr>
      <w:tr w:rsidR="009445EA" w:rsidRPr="001F582A" w14:paraId="52562313" w14:textId="77777777" w:rsidTr="009445EA">
        <w:trPr>
          <w:trHeight w:val="87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98BBC" w14:textId="76567A05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Ședință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lucru privind identificarea părților interesate cu ABA-urile Argeș-Vedea, Buzău-Ialomița și Olt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F29265" w14:textId="6E940CEC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11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ecembrie 2020</w:t>
            </w:r>
          </w:p>
        </w:tc>
      </w:tr>
      <w:tr w:rsidR="009445EA" w:rsidRPr="001F582A" w14:paraId="1DD72B60" w14:textId="77777777" w:rsidTr="009445EA">
        <w:trPr>
          <w:trHeight w:val="58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C810B" w14:textId="40C0A45C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Ședință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lucru privind identificarea părților interesate cu ABA-urile Siret, Prut-Bârlad și Dobrogea-Litoral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3F677A" w14:textId="396E232E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16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ecembrie 2020</w:t>
            </w:r>
          </w:p>
        </w:tc>
      </w:tr>
      <w:tr w:rsidR="009445EA" w:rsidRPr="001F582A" w14:paraId="0B6DDF49" w14:textId="77777777" w:rsidTr="009445EA">
        <w:trPr>
          <w:trHeight w:val="58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7B8A5" w14:textId="514879AC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Ședință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lucru privind identificarea părților interesate cu ABA-urile Crișuri, Mureș, Banat și Someș-Tisa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6389AD" w14:textId="64708CC8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23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D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ecembrie 2020</w:t>
            </w:r>
          </w:p>
        </w:tc>
      </w:tr>
      <w:tr w:rsidR="009445EA" w:rsidRPr="001F582A" w14:paraId="305A8C68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B976A" w14:textId="36F972D3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GTL privind Implicarea părților interesate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8C7135" w14:textId="4CD5B191" w:rsidR="009445EA" w:rsidRPr="001F582A" w:rsidRDefault="009445EA" w:rsidP="003A5A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13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2021</w:t>
            </w:r>
          </w:p>
        </w:tc>
      </w:tr>
      <w:tr w:rsidR="009445EA" w:rsidRPr="001F582A" w14:paraId="23811165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94122" w14:textId="608BAB40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§ Atelierul de lucru cu municipalități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le celor 17 APSFR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D47689" w14:textId="6935AEA8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28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2021</w:t>
            </w:r>
          </w:p>
        </w:tc>
      </w:tr>
      <w:tr w:rsidR="009445EA" w:rsidRPr="001F582A" w14:paraId="1557B8BC" w14:textId="77777777" w:rsidTr="009445EA">
        <w:trPr>
          <w:trHeight w:val="58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51CB8" w14:textId="4B7A5F43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lastRenderedPageBreak/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ABA-urile pentru pregătirea atelierului de lucru pe tema Analizei (Screening) cu părțile interesate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AB8E31" w14:textId="30A56D53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oiembrie 2021</w:t>
            </w:r>
          </w:p>
        </w:tc>
      </w:tr>
      <w:tr w:rsidR="009445EA" w:rsidRPr="001F582A" w14:paraId="4F76BA73" w14:textId="77777777" w:rsidTr="009445EA">
        <w:trPr>
          <w:trHeight w:val="58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6D25F" w14:textId="555FD6C7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MMAP, ANAR, INHGA, ABA-urile, ONG-urile din domeniul mediului pentru prezentarea proiectului și a progreselor înregistrate 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AD16AB1" w14:textId="7A1E825F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9 martie 2022</w:t>
            </w:r>
          </w:p>
        </w:tc>
      </w:tr>
      <w:tr w:rsidR="009445EA" w:rsidRPr="001F582A" w14:paraId="48802659" w14:textId="77777777" w:rsidTr="009445EA">
        <w:trPr>
          <w:trHeight w:val="8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BA958" w14:textId="58BF7106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de consultare a părților interesate privind fluviul Dunărea – MADL, ABA Dobrogea-Litoral, ABA Prut-Bârlad, ABA Buzău-Ialomița, ABA Olt, ABA Jiu, ANIF, AFDJ, WWF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FC4719" w14:textId="435FE020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27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ulie 2022</w:t>
            </w:r>
          </w:p>
        </w:tc>
      </w:tr>
      <w:tr w:rsidR="009445EA" w:rsidRPr="001F582A" w14:paraId="081A1879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C122D" w14:textId="7F5B0866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Întâlnire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cu BM și ABA-urile privind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Comitetele Bazinale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622D20" w14:textId="625E39DF" w:rsidR="009445EA" w:rsidRPr="001F582A" w:rsidRDefault="009445EA" w:rsidP="000B70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23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2022</w:t>
            </w:r>
          </w:p>
        </w:tc>
      </w:tr>
      <w:tr w:rsidR="009445EA" w:rsidRPr="001F582A" w14:paraId="4A60F822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98E08" w14:textId="77777777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3AABF7" w14:textId="77777777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9445EA" w:rsidRPr="001F582A" w14:paraId="73C7F5B5" w14:textId="77777777" w:rsidTr="009445EA">
        <w:trPr>
          <w:trHeight w:val="58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BFE0E" w14:textId="5B1CB36A" w:rsidR="009445EA" w:rsidRPr="001F582A" w:rsidRDefault="009445EA" w:rsidP="00CD6AD3">
            <w:pPr>
              <w:spacing w:after="0" w:line="240" w:lineRule="auto"/>
              <w:ind w:firstLineChars="100" w:firstLine="221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0070C0"/>
                <w:lang w:val="ro-RO"/>
              </w:rPr>
              <w:t>· Asistență pentru derularea și implementarea campaniei de comunicare online și offline: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EE206D" w14:textId="77777777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 </w:t>
            </w:r>
          </w:p>
        </w:tc>
      </w:tr>
      <w:tr w:rsidR="009445EA" w:rsidRPr="001F582A" w14:paraId="4C3D1EC6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A0DEC" w14:textId="2110F1EC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Evaluarea nevoilor, elaborarea strategiei și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instruire la locul de muncă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65099A" w14:textId="61BA9CFD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unie 2021-2023</w:t>
            </w:r>
          </w:p>
        </w:tc>
      </w:tr>
      <w:tr w:rsidR="009445EA" w:rsidRPr="001F582A" w14:paraId="6397AA30" w14:textId="77777777" w:rsidTr="009445EA">
        <w:trPr>
          <w:trHeight w:val="58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26A32" w14:textId="6AA9C345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Dezvoltarea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brandului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pentru managementul riscului la inundații din România – identitatea vizuală pentru site-ul INUNDATII.RO 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40D8F5" w14:textId="70C06020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anuarie 2021 -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prilie 2021</w:t>
            </w:r>
          </w:p>
        </w:tc>
      </w:tr>
      <w:tr w:rsidR="009445EA" w:rsidRPr="001F582A" w14:paraId="6CABA02E" w14:textId="77777777" w:rsidTr="009445EA">
        <w:trPr>
          <w:trHeight w:val="58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8E2C8" w14:textId="63527B51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Stabilirea </w:t>
            </w:r>
            <w:r w:rsidRPr="00CD6AD3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canalelor de comunicare online (Facebook, YouTube, Google) și instruire la locul de muncă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D0E959" w14:textId="7B4E0D7E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2021-2023</w:t>
            </w:r>
          </w:p>
        </w:tc>
      </w:tr>
      <w:tr w:rsidR="009445EA" w:rsidRPr="001F582A" w14:paraId="7B819DF0" w14:textId="77777777" w:rsidTr="009445EA">
        <w:trPr>
          <w:trHeight w:val="8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CE991" w14:textId="7C689055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Ședințe 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cu MMAP și ANAR pentru pregătirea activităților de comunicare online și offline (comunicate de presă/ conferință de presă)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092609" w14:textId="15DAF0A3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2021-2023</w:t>
            </w:r>
          </w:p>
        </w:tc>
      </w:tr>
      <w:tr w:rsidR="009445EA" w:rsidRPr="001F582A" w14:paraId="4E887812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50689" w14:textId="155BCF01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Pregătire la locul de muncă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pentru conferința de presă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288379" w14:textId="581E2170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eptembrie 2022</w:t>
            </w:r>
          </w:p>
        </w:tc>
      </w:tr>
      <w:tr w:rsidR="009445EA" w:rsidRPr="001F582A" w14:paraId="0B623576" w14:textId="77777777" w:rsidTr="009445EA">
        <w:trPr>
          <w:trHeight w:val="58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328CC" w14:textId="16F59809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Sprijin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 pentru promovarea online pe Facebook și Google (configurare cont, materiale conținut, reclame, analiză)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F10748" w14:textId="48AD1BCE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N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oiembrie 2022 -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I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anuarie 2023</w:t>
            </w:r>
          </w:p>
        </w:tc>
      </w:tr>
      <w:tr w:rsidR="009445EA" w:rsidRPr="001F582A" w14:paraId="25B8F2D4" w14:textId="77777777" w:rsidTr="009445EA">
        <w:trPr>
          <w:trHeight w:val="31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9ABA9" w14:textId="506622F7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Asistență Google Analytics pentru site-ul web www.inundatii.ro </w:t>
            </w:r>
          </w:p>
        </w:tc>
        <w:tc>
          <w:tcPr>
            <w:tcW w:w="1945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2B4A48" w14:textId="7796BC03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eptembrie 2022 -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artie 2023</w:t>
            </w:r>
          </w:p>
        </w:tc>
      </w:tr>
      <w:tr w:rsidR="009445EA" w:rsidRPr="001F582A" w14:paraId="360EB617" w14:textId="77777777" w:rsidTr="009445EA">
        <w:trPr>
          <w:trHeight w:val="290"/>
        </w:trPr>
        <w:tc>
          <w:tcPr>
            <w:tcW w:w="3055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87380" w14:textId="68B29223" w:rsidR="009445EA" w:rsidRPr="001F582A" w:rsidRDefault="009445EA" w:rsidP="00CD6AD3">
            <w:pPr>
              <w:spacing w:after="0" w:line="240" w:lineRule="auto"/>
              <w:ind w:firstLineChars="400" w:firstLine="883"/>
              <w:jc w:val="both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§ Conținut, concept și alte materiale de comunicare </w:t>
            </w:r>
          </w:p>
        </w:tc>
        <w:tc>
          <w:tcPr>
            <w:tcW w:w="1945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83D016" w14:textId="18B71FFD" w:rsidR="009445EA" w:rsidRPr="001F582A" w:rsidRDefault="009445EA" w:rsidP="003B50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S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 xml:space="preserve">eptembrie 2022 - </w:t>
            </w:r>
            <w:r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M</w:t>
            </w:r>
            <w:r w:rsidRPr="001F582A">
              <w:rPr>
                <w:rFonts w:ascii="Calibri" w:eastAsia="Times New Roman" w:hAnsi="Calibri" w:cs="Calibri"/>
                <w:b/>
                <w:bCs/>
                <w:color w:val="2F5496"/>
                <w:lang w:val="ro-RO"/>
              </w:rPr>
              <w:t>artie 2023</w:t>
            </w:r>
          </w:p>
        </w:tc>
      </w:tr>
      <w:tr w:rsidR="009445EA" w:rsidRPr="001F582A" w14:paraId="312E593C" w14:textId="77777777" w:rsidTr="009445EA">
        <w:trPr>
          <w:gridAfter w:val="2"/>
          <w:wAfter w:w="4874" w:type="pct"/>
          <w:trHeight w:val="300"/>
        </w:trPr>
        <w:tc>
          <w:tcPr>
            <w:tcW w:w="126" w:type="pct"/>
            <w:tcBorders>
              <w:top w:val="single" w:sz="4" w:space="0" w:color="auto"/>
            </w:tcBorders>
            <w:vAlign w:val="center"/>
            <w:hideMark/>
          </w:tcPr>
          <w:p w14:paraId="44C769B0" w14:textId="77777777" w:rsidR="009445EA" w:rsidRPr="001F582A" w:rsidRDefault="009445EA" w:rsidP="003B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14:paraId="38E98535" w14:textId="77777777" w:rsidR="003B50D2" w:rsidRPr="001F582A" w:rsidRDefault="003B50D2">
      <w:pPr>
        <w:rPr>
          <w:sz w:val="2"/>
          <w:szCs w:val="2"/>
          <w:lang w:val="ro-RO"/>
        </w:rPr>
      </w:pPr>
    </w:p>
    <w:sectPr w:rsidR="003B50D2" w:rsidRPr="001F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CCE3A" w14:textId="77777777" w:rsidR="00C72BDC" w:rsidRDefault="00C72BDC" w:rsidP="00C878B4">
      <w:pPr>
        <w:spacing w:after="0" w:line="240" w:lineRule="auto"/>
      </w:pPr>
      <w:r>
        <w:separator/>
      </w:r>
    </w:p>
  </w:endnote>
  <w:endnote w:type="continuationSeparator" w:id="0">
    <w:p w14:paraId="066C858F" w14:textId="77777777" w:rsidR="00C72BDC" w:rsidRDefault="00C72BDC" w:rsidP="00C87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4F345" w14:textId="77777777" w:rsidR="00C72BDC" w:rsidRDefault="00C72BDC" w:rsidP="00C878B4">
      <w:pPr>
        <w:spacing w:after="0" w:line="240" w:lineRule="auto"/>
      </w:pPr>
      <w:r>
        <w:separator/>
      </w:r>
    </w:p>
  </w:footnote>
  <w:footnote w:type="continuationSeparator" w:id="0">
    <w:p w14:paraId="38BAA87E" w14:textId="77777777" w:rsidR="00C72BDC" w:rsidRDefault="00C72BDC" w:rsidP="00C878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0D2"/>
    <w:rsid w:val="0000090A"/>
    <w:rsid w:val="00014B29"/>
    <w:rsid w:val="000164D4"/>
    <w:rsid w:val="00021CE2"/>
    <w:rsid w:val="00021E30"/>
    <w:rsid w:val="0002368C"/>
    <w:rsid w:val="000357B4"/>
    <w:rsid w:val="000418C7"/>
    <w:rsid w:val="000434A8"/>
    <w:rsid w:val="00046EF8"/>
    <w:rsid w:val="000579F2"/>
    <w:rsid w:val="00081D63"/>
    <w:rsid w:val="00082576"/>
    <w:rsid w:val="0009334D"/>
    <w:rsid w:val="000A16BF"/>
    <w:rsid w:val="000B0019"/>
    <w:rsid w:val="000B7067"/>
    <w:rsid w:val="000F635B"/>
    <w:rsid w:val="0010549C"/>
    <w:rsid w:val="00130AE6"/>
    <w:rsid w:val="00154137"/>
    <w:rsid w:val="00165650"/>
    <w:rsid w:val="00175BAE"/>
    <w:rsid w:val="00191DEA"/>
    <w:rsid w:val="001A5089"/>
    <w:rsid w:val="001C0DBC"/>
    <w:rsid w:val="001C20A9"/>
    <w:rsid w:val="001F2419"/>
    <w:rsid w:val="001F582A"/>
    <w:rsid w:val="001F7ACA"/>
    <w:rsid w:val="00225660"/>
    <w:rsid w:val="00245173"/>
    <w:rsid w:val="0024744C"/>
    <w:rsid w:val="00255834"/>
    <w:rsid w:val="002565F9"/>
    <w:rsid w:val="00257205"/>
    <w:rsid w:val="00260A66"/>
    <w:rsid w:val="00265575"/>
    <w:rsid w:val="00266311"/>
    <w:rsid w:val="00271A8D"/>
    <w:rsid w:val="002F0DFB"/>
    <w:rsid w:val="002F5AAB"/>
    <w:rsid w:val="00302819"/>
    <w:rsid w:val="00302B0A"/>
    <w:rsid w:val="00305305"/>
    <w:rsid w:val="00332519"/>
    <w:rsid w:val="0033742B"/>
    <w:rsid w:val="00347AAA"/>
    <w:rsid w:val="00373ECE"/>
    <w:rsid w:val="00390A01"/>
    <w:rsid w:val="00395F23"/>
    <w:rsid w:val="003A2D23"/>
    <w:rsid w:val="003A5A54"/>
    <w:rsid w:val="003A7B63"/>
    <w:rsid w:val="003B4C58"/>
    <w:rsid w:val="003B50D2"/>
    <w:rsid w:val="003D233D"/>
    <w:rsid w:val="003F503F"/>
    <w:rsid w:val="0040616C"/>
    <w:rsid w:val="004244CC"/>
    <w:rsid w:val="00431160"/>
    <w:rsid w:val="004502A3"/>
    <w:rsid w:val="00453C22"/>
    <w:rsid w:val="00471BBF"/>
    <w:rsid w:val="00476986"/>
    <w:rsid w:val="00476A03"/>
    <w:rsid w:val="004841C5"/>
    <w:rsid w:val="004851E4"/>
    <w:rsid w:val="004957EB"/>
    <w:rsid w:val="004A4AC0"/>
    <w:rsid w:val="004A6B07"/>
    <w:rsid w:val="004B291C"/>
    <w:rsid w:val="004B2AA2"/>
    <w:rsid w:val="004C51A2"/>
    <w:rsid w:val="004C75E1"/>
    <w:rsid w:val="004D79C3"/>
    <w:rsid w:val="004E3479"/>
    <w:rsid w:val="005023DF"/>
    <w:rsid w:val="00502B6F"/>
    <w:rsid w:val="00535750"/>
    <w:rsid w:val="00537183"/>
    <w:rsid w:val="0057322E"/>
    <w:rsid w:val="00590F91"/>
    <w:rsid w:val="005B104D"/>
    <w:rsid w:val="005C708E"/>
    <w:rsid w:val="005D3542"/>
    <w:rsid w:val="005E256E"/>
    <w:rsid w:val="005E7753"/>
    <w:rsid w:val="005F435A"/>
    <w:rsid w:val="00611EE5"/>
    <w:rsid w:val="006371C5"/>
    <w:rsid w:val="006926E4"/>
    <w:rsid w:val="006C0577"/>
    <w:rsid w:val="006C587A"/>
    <w:rsid w:val="006E2F29"/>
    <w:rsid w:val="006E781A"/>
    <w:rsid w:val="0071398C"/>
    <w:rsid w:val="0073080C"/>
    <w:rsid w:val="00751D10"/>
    <w:rsid w:val="00762162"/>
    <w:rsid w:val="007721F5"/>
    <w:rsid w:val="00781777"/>
    <w:rsid w:val="00791B9A"/>
    <w:rsid w:val="0079492F"/>
    <w:rsid w:val="00794F7A"/>
    <w:rsid w:val="0079603E"/>
    <w:rsid w:val="007B42A7"/>
    <w:rsid w:val="007B703C"/>
    <w:rsid w:val="007D0B98"/>
    <w:rsid w:val="007D54F1"/>
    <w:rsid w:val="007D7E10"/>
    <w:rsid w:val="007F4B86"/>
    <w:rsid w:val="00803DD9"/>
    <w:rsid w:val="00810E9C"/>
    <w:rsid w:val="0081676B"/>
    <w:rsid w:val="00817F84"/>
    <w:rsid w:val="00820E15"/>
    <w:rsid w:val="00841BFE"/>
    <w:rsid w:val="00846BEE"/>
    <w:rsid w:val="00856D7C"/>
    <w:rsid w:val="008619FA"/>
    <w:rsid w:val="00876271"/>
    <w:rsid w:val="008B506B"/>
    <w:rsid w:val="008C2195"/>
    <w:rsid w:val="008D26C6"/>
    <w:rsid w:val="008D3D3B"/>
    <w:rsid w:val="008E45D3"/>
    <w:rsid w:val="0090511C"/>
    <w:rsid w:val="00912365"/>
    <w:rsid w:val="009445EA"/>
    <w:rsid w:val="00946268"/>
    <w:rsid w:val="0094777D"/>
    <w:rsid w:val="00952FCE"/>
    <w:rsid w:val="00960036"/>
    <w:rsid w:val="00973905"/>
    <w:rsid w:val="00977286"/>
    <w:rsid w:val="009D5F15"/>
    <w:rsid w:val="009D6946"/>
    <w:rsid w:val="00A041F2"/>
    <w:rsid w:val="00A13300"/>
    <w:rsid w:val="00A15C87"/>
    <w:rsid w:val="00A15D47"/>
    <w:rsid w:val="00A319EA"/>
    <w:rsid w:val="00A36744"/>
    <w:rsid w:val="00A36E3E"/>
    <w:rsid w:val="00A461E1"/>
    <w:rsid w:val="00A71F34"/>
    <w:rsid w:val="00A730E6"/>
    <w:rsid w:val="00A74F31"/>
    <w:rsid w:val="00A854B5"/>
    <w:rsid w:val="00A87ED7"/>
    <w:rsid w:val="00A95695"/>
    <w:rsid w:val="00AB6824"/>
    <w:rsid w:val="00AB689D"/>
    <w:rsid w:val="00AC1DEE"/>
    <w:rsid w:val="00AD346F"/>
    <w:rsid w:val="00AF34C8"/>
    <w:rsid w:val="00B551DD"/>
    <w:rsid w:val="00B60D84"/>
    <w:rsid w:val="00B6726A"/>
    <w:rsid w:val="00B77F4D"/>
    <w:rsid w:val="00B82BDC"/>
    <w:rsid w:val="00B8606B"/>
    <w:rsid w:val="00B87A93"/>
    <w:rsid w:val="00B9065C"/>
    <w:rsid w:val="00B91BFC"/>
    <w:rsid w:val="00B94D53"/>
    <w:rsid w:val="00B97BF5"/>
    <w:rsid w:val="00BC296F"/>
    <w:rsid w:val="00BC61AC"/>
    <w:rsid w:val="00BD5498"/>
    <w:rsid w:val="00BE4572"/>
    <w:rsid w:val="00BF7795"/>
    <w:rsid w:val="00C00640"/>
    <w:rsid w:val="00C0096C"/>
    <w:rsid w:val="00C02640"/>
    <w:rsid w:val="00C049A3"/>
    <w:rsid w:val="00C0568E"/>
    <w:rsid w:val="00C65F30"/>
    <w:rsid w:val="00C72BDC"/>
    <w:rsid w:val="00C801CB"/>
    <w:rsid w:val="00C80CCF"/>
    <w:rsid w:val="00C828FD"/>
    <w:rsid w:val="00C878B4"/>
    <w:rsid w:val="00CA7DC6"/>
    <w:rsid w:val="00CC07CF"/>
    <w:rsid w:val="00CC5871"/>
    <w:rsid w:val="00CD3A3A"/>
    <w:rsid w:val="00CD6AD3"/>
    <w:rsid w:val="00CE226B"/>
    <w:rsid w:val="00D25F79"/>
    <w:rsid w:val="00D274B6"/>
    <w:rsid w:val="00D51163"/>
    <w:rsid w:val="00D51FE2"/>
    <w:rsid w:val="00D55123"/>
    <w:rsid w:val="00D600A5"/>
    <w:rsid w:val="00D618EA"/>
    <w:rsid w:val="00D81AC1"/>
    <w:rsid w:val="00D84385"/>
    <w:rsid w:val="00D875A0"/>
    <w:rsid w:val="00D90EC3"/>
    <w:rsid w:val="00DD59CF"/>
    <w:rsid w:val="00DD692F"/>
    <w:rsid w:val="00DE4CC3"/>
    <w:rsid w:val="00DF5E7B"/>
    <w:rsid w:val="00E002D9"/>
    <w:rsid w:val="00E528C6"/>
    <w:rsid w:val="00E92569"/>
    <w:rsid w:val="00EA3CB0"/>
    <w:rsid w:val="00EC447A"/>
    <w:rsid w:val="00ED26DF"/>
    <w:rsid w:val="00ED40D5"/>
    <w:rsid w:val="00ED6DC4"/>
    <w:rsid w:val="00EE076C"/>
    <w:rsid w:val="00EF3DB0"/>
    <w:rsid w:val="00F03FA6"/>
    <w:rsid w:val="00F13F36"/>
    <w:rsid w:val="00F15ACE"/>
    <w:rsid w:val="00F278A9"/>
    <w:rsid w:val="00F33BD5"/>
    <w:rsid w:val="00F3562A"/>
    <w:rsid w:val="00F37857"/>
    <w:rsid w:val="00F66BDE"/>
    <w:rsid w:val="00F76846"/>
    <w:rsid w:val="00F80B8E"/>
    <w:rsid w:val="00FD20FE"/>
    <w:rsid w:val="00FD5D15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22E558"/>
  <w15:chartTrackingRefBased/>
  <w15:docId w15:val="{4B7E93A3-0BDA-439D-AEBE-395FFCF8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357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57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57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7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7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7B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600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8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4EE4B-A01D-4DA7-BFDF-8D4078D1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9</Pages>
  <Words>2455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Daniela Ghita</dc:creator>
  <cp:keywords/>
  <dc:description/>
  <cp:lastModifiedBy>Cosmin Feodorov</cp:lastModifiedBy>
  <cp:revision>93</cp:revision>
  <dcterms:created xsi:type="dcterms:W3CDTF">2023-08-01T07:12:00Z</dcterms:created>
  <dcterms:modified xsi:type="dcterms:W3CDTF">2023-08-10T08:43:00Z</dcterms:modified>
</cp:coreProperties>
</file>